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diagrams/layout1.xml" ContentType="application/vnd.openxmlformats-officedocument.drawingml.diagramLayout+xml"/>
  <Override PartName="/word/diagrams/drawing1.xml" ContentType="application/vnd.ms-office.drawingml.diagramDrawing+xml"/>
  <Override PartName="/word/diagrams/quickStyle1.xml" ContentType="application/vnd.openxmlformats-officedocument.drawingml.diagramStyle+xml"/>
  <Override PartName="/word/diagrams/colors1.xml" ContentType="application/vnd.openxmlformats-officedocument.drawingml.diagramColors+xml"/>
  <Override PartName="/word/comments.xml" ContentType="application/vnd.openxmlformats-officedocument.wordprocessingml.comments+xml"/>
  <Override PartName="/word/settings.xml" ContentType="application/vnd.openxmlformats-officedocument.wordprocessingml.settings+xml"/>
  <Override PartName="/word/commentsIds.xml" ContentType="application/vnd.openxmlformats-officedocument.wordprocessingml.commentsId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C8E14" w14:textId="19A6DDB9" w:rsidR="0032205B" w:rsidRPr="00244005" w:rsidRDefault="007129BC" w:rsidP="005F5089">
      <w:pPr>
        <w:pStyle w:val="Default"/>
        <w:tabs>
          <w:tab w:val="left" w:pos="2654"/>
          <w:tab w:val="left" w:pos="5051"/>
        </w:tabs>
        <w:rPr>
          <w:lang w:val="en-GB"/>
        </w:rPr>
      </w:pPr>
      <w:r w:rsidRPr="00244005">
        <w:rPr>
          <w:noProof/>
          <w:vertAlign w:val="subscript"/>
          <w:lang w:val="en-GB"/>
        </w:rPr>
        <w:drawing>
          <wp:anchor distT="0" distB="0" distL="114300" distR="114300" simplePos="0" relativeHeight="251659264" behindDoc="1" locked="0" layoutInCell="1" allowOverlap="1" wp14:anchorId="296FA5EF" wp14:editId="7B8BBEA0">
            <wp:simplePos x="0" y="0"/>
            <wp:positionH relativeFrom="margin">
              <wp:posOffset>-163034</wp:posOffset>
            </wp:positionH>
            <wp:positionV relativeFrom="page">
              <wp:posOffset>360680</wp:posOffset>
            </wp:positionV>
            <wp:extent cx="6688800" cy="138600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tergrond-briefpapier-1.png"/>
                    <pic:cNvPicPr/>
                  </pic:nvPicPr>
                  <pic:blipFill>
                    <a:blip r:embed="rId7"/>
                    <a:stretch>
                      <a:fillRect/>
                    </a:stretch>
                  </pic:blipFill>
                  <pic:spPr>
                    <a:xfrm>
                      <a:off x="0" y="0"/>
                      <a:ext cx="6688800" cy="1386000"/>
                    </a:xfrm>
                    <a:prstGeom prst="rect">
                      <a:avLst/>
                    </a:prstGeom>
                  </pic:spPr>
                </pic:pic>
              </a:graphicData>
            </a:graphic>
            <wp14:sizeRelH relativeFrom="margin">
              <wp14:pctWidth>0</wp14:pctWidth>
            </wp14:sizeRelH>
            <wp14:sizeRelV relativeFrom="margin">
              <wp14:pctHeight>0</wp14:pctHeight>
            </wp14:sizeRelV>
          </wp:anchor>
        </w:drawing>
      </w:r>
      <w:r w:rsidRPr="00244005">
        <w:rPr>
          <w:lang w:val="en-GB"/>
        </w:rPr>
        <w:tab/>
      </w:r>
      <w:r w:rsidRPr="00244005">
        <w:rPr>
          <w:lang w:val="en-GB"/>
        </w:rPr>
        <w:tab/>
      </w:r>
    </w:p>
    <w:p w14:paraId="30638BF4" w14:textId="77777777" w:rsidR="0032205B" w:rsidRPr="00244005" w:rsidRDefault="0032205B" w:rsidP="0032205B">
      <w:pPr>
        <w:pStyle w:val="Default"/>
        <w:rPr>
          <w:color w:val="auto"/>
          <w:lang w:val="en-GB"/>
        </w:rPr>
      </w:pPr>
    </w:p>
    <w:p w14:paraId="5F48AA00" w14:textId="77777777" w:rsidR="007129BC" w:rsidRPr="00244005" w:rsidRDefault="007129BC" w:rsidP="0032205B">
      <w:pPr>
        <w:pStyle w:val="Default"/>
        <w:rPr>
          <w:color w:val="auto"/>
          <w:lang w:val="en-GB"/>
        </w:rPr>
      </w:pPr>
    </w:p>
    <w:p w14:paraId="679F8752" w14:textId="77777777" w:rsidR="007129BC" w:rsidRPr="00244005" w:rsidRDefault="007129BC" w:rsidP="0032205B">
      <w:pPr>
        <w:pStyle w:val="Default"/>
        <w:rPr>
          <w:color w:val="auto"/>
          <w:lang w:val="en-GB"/>
        </w:rPr>
      </w:pPr>
    </w:p>
    <w:p w14:paraId="4A2E5F48" w14:textId="77777777" w:rsidR="007129BC" w:rsidRPr="00244005" w:rsidRDefault="007129BC" w:rsidP="0032205B">
      <w:pPr>
        <w:pStyle w:val="Default"/>
        <w:rPr>
          <w:color w:val="auto"/>
          <w:lang w:val="en-GB"/>
        </w:rPr>
      </w:pPr>
    </w:p>
    <w:p w14:paraId="05F1B12D" w14:textId="77AF728B" w:rsidR="000129C2" w:rsidRPr="00244005" w:rsidRDefault="00B804F0" w:rsidP="0032205B">
      <w:pPr>
        <w:pStyle w:val="Default"/>
        <w:rPr>
          <w:color w:val="auto"/>
          <w:lang w:val="en-GB"/>
        </w:rPr>
      </w:pPr>
      <w:r w:rsidRPr="00244005">
        <w:rPr>
          <w:color w:val="auto"/>
          <w:lang w:val="en-GB"/>
        </w:rPr>
        <w:t>September 2025</w:t>
      </w:r>
    </w:p>
    <w:p w14:paraId="40A79E38" w14:textId="77777777" w:rsidR="00D51B1F" w:rsidRPr="00244005" w:rsidRDefault="00D51B1F" w:rsidP="0032205B">
      <w:pPr>
        <w:pStyle w:val="Default"/>
        <w:rPr>
          <w:b/>
          <w:bCs/>
          <w:color w:val="1D79AE"/>
          <w:sz w:val="26"/>
          <w:szCs w:val="26"/>
          <w:lang w:val="en-GB"/>
        </w:rPr>
      </w:pPr>
    </w:p>
    <w:p w14:paraId="75FCDEB0" w14:textId="6C2CB24D" w:rsidR="0032205B" w:rsidRPr="00244005" w:rsidRDefault="0032205B" w:rsidP="00965528">
      <w:pPr>
        <w:pStyle w:val="Default"/>
        <w:jc w:val="center"/>
        <w:rPr>
          <w:color w:val="1D79AE"/>
          <w:sz w:val="26"/>
          <w:szCs w:val="26"/>
          <w:lang w:val="en-GB"/>
        </w:rPr>
      </w:pPr>
      <w:r w:rsidRPr="00244005">
        <w:rPr>
          <w:b/>
          <w:bCs/>
          <w:color w:val="1D79AE"/>
          <w:sz w:val="26"/>
          <w:szCs w:val="26"/>
          <w:lang w:val="en-GB"/>
        </w:rPr>
        <w:t xml:space="preserve">TERMS OF REFERENCE </w:t>
      </w:r>
      <w:r w:rsidR="000129C2" w:rsidRPr="00244005">
        <w:rPr>
          <w:b/>
          <w:bCs/>
          <w:color w:val="1D79AE"/>
          <w:sz w:val="26"/>
          <w:szCs w:val="26"/>
          <w:lang w:val="en-GB"/>
        </w:rPr>
        <w:t>AAE PENSIONS</w:t>
      </w:r>
      <w:r w:rsidRPr="00244005">
        <w:rPr>
          <w:b/>
          <w:bCs/>
          <w:color w:val="1D79AE"/>
          <w:sz w:val="26"/>
          <w:szCs w:val="26"/>
          <w:lang w:val="en-GB"/>
        </w:rPr>
        <w:t xml:space="preserve"> COMMITTEE</w:t>
      </w:r>
    </w:p>
    <w:p w14:paraId="00F7F7FC" w14:textId="77777777" w:rsidR="0032205B" w:rsidRPr="00244005" w:rsidRDefault="0032205B" w:rsidP="0032205B">
      <w:pPr>
        <w:pStyle w:val="Default"/>
        <w:rPr>
          <w:sz w:val="22"/>
          <w:szCs w:val="22"/>
          <w:lang w:val="en-GB"/>
        </w:rPr>
      </w:pPr>
    </w:p>
    <w:p w14:paraId="736D276E" w14:textId="258526BD" w:rsidR="000129C2" w:rsidRPr="00244005" w:rsidRDefault="007206BE" w:rsidP="000129C2">
      <w:pPr>
        <w:pStyle w:val="Default"/>
        <w:numPr>
          <w:ilvl w:val="0"/>
          <w:numId w:val="2"/>
        </w:numPr>
        <w:rPr>
          <w:lang w:val="en-GB"/>
        </w:rPr>
      </w:pPr>
      <w:ins w:id="0" w:author="Adelhardt, Susanna" w:date="2025-09-20T10:21:00Z">
        <w:r w:rsidRPr="00A73D1B">
          <w:rPr>
            <w:color w:val="auto"/>
          </w:rPr>
          <w:t>Purpose / Objectives</w:t>
        </w:r>
      </w:ins>
      <w:del w:id="1" w:author="Adelhardt, Susanna" w:date="2025-09-20T10:21:00Z">
        <w:r w:rsidR="00A22034" w:rsidRPr="00244005" w:rsidDel="007206BE">
          <w:rPr>
            <w:lang w:val="en-GB"/>
          </w:rPr>
          <w:delText>General</w:delText>
        </w:r>
      </w:del>
    </w:p>
    <w:p w14:paraId="7874B113" w14:textId="77777777" w:rsidR="000129C2" w:rsidRPr="00244005" w:rsidRDefault="000129C2" w:rsidP="00965528">
      <w:pPr>
        <w:pStyle w:val="Default"/>
        <w:ind w:left="360"/>
        <w:rPr>
          <w:lang w:val="en-GB"/>
        </w:rPr>
      </w:pPr>
    </w:p>
    <w:p w14:paraId="5782BA00" w14:textId="77777777" w:rsidR="007206BE" w:rsidRDefault="007206BE" w:rsidP="00053771">
      <w:pPr>
        <w:pStyle w:val="Default"/>
        <w:rPr>
          <w:ins w:id="2" w:author="Adelhardt, Susanna" w:date="2025-09-20T10:21:00Z"/>
          <w:color w:val="auto"/>
        </w:rPr>
      </w:pPr>
      <w:bookmarkStart w:id="3" w:name="_Hlk203653054"/>
      <w:ins w:id="4" w:author="Adelhardt, Susanna" w:date="2025-09-20T10:21:00Z">
        <w:r w:rsidRPr="00A73D1B">
          <w:rPr>
            <w:color w:val="auto"/>
          </w:rPr>
          <w:t xml:space="preserve">The purpose of the Pensions Committee is to represent, through the Actuarial </w:t>
        </w:r>
        <w:bookmarkStart w:id="5" w:name="_GoBack"/>
        <w:bookmarkEnd w:id="5"/>
        <w:r w:rsidRPr="00A73D1B">
          <w:rPr>
            <w:color w:val="auto"/>
          </w:rPr>
          <w:t>Association of Europe (AAE), the views of the actuarial profession in Europe on matters of concern in the field of pensions and social security.</w:t>
        </w:r>
      </w:ins>
    </w:p>
    <w:p w14:paraId="0DCE863E" w14:textId="6B0B77CF" w:rsidR="007206BE" w:rsidRDefault="007206BE" w:rsidP="00053771">
      <w:pPr>
        <w:pStyle w:val="Default"/>
        <w:rPr>
          <w:ins w:id="6" w:author="Adelhardt, Susanna" w:date="2025-09-20T10:21:00Z"/>
          <w:lang w:val="en-GB"/>
        </w:rPr>
      </w:pPr>
    </w:p>
    <w:p w14:paraId="4DB8CF32" w14:textId="028423AE" w:rsidR="007206BE" w:rsidRDefault="00053771" w:rsidP="00053771">
      <w:pPr>
        <w:pStyle w:val="Default"/>
        <w:rPr>
          <w:ins w:id="7" w:author="Adelhardt, Susanna" w:date="2025-09-20T10:23:00Z"/>
          <w:lang w:val="en-GB"/>
        </w:rPr>
      </w:pPr>
      <w:r w:rsidRPr="00244005">
        <w:rPr>
          <w:lang w:val="en-GB"/>
        </w:rPr>
        <w:t xml:space="preserve">The committee will </w:t>
      </w:r>
    </w:p>
    <w:p w14:paraId="22596FAD" w14:textId="32001D69" w:rsidR="007206BE" w:rsidRDefault="007206BE" w:rsidP="00CB6F59">
      <w:pPr>
        <w:pStyle w:val="Default"/>
        <w:numPr>
          <w:ilvl w:val="0"/>
          <w:numId w:val="8"/>
        </w:numPr>
        <w:rPr>
          <w:ins w:id="8" w:author="Adelhardt, Susanna" w:date="2025-09-20T10:23:00Z"/>
          <w:lang w:val="en-GB"/>
        </w:rPr>
      </w:pPr>
      <w:ins w:id="9" w:author="Adelhardt, Susanna" w:date="2025-09-20T10:23:00Z">
        <w:r w:rsidRPr="00A73D1B">
          <w:rPr>
            <w:color w:val="auto"/>
          </w:rPr>
          <w:t>present actuarial perspectives to the EU Institutions, in particular the European Commission, the European Parliament and EIOPA, and, where appropriate, to other organisations and stakeholders</w:t>
        </w:r>
      </w:ins>
      <w:ins w:id="10" w:author="Adelhardt, Susanna" w:date="2025-09-20T10:24:00Z">
        <w:r>
          <w:rPr>
            <w:color w:val="auto"/>
          </w:rPr>
          <w:t>;</w:t>
        </w:r>
      </w:ins>
    </w:p>
    <w:p w14:paraId="50248BA1" w14:textId="56D8E566" w:rsidR="000129C2" w:rsidRDefault="00053771" w:rsidP="007206BE">
      <w:pPr>
        <w:pStyle w:val="Default"/>
        <w:numPr>
          <w:ilvl w:val="0"/>
          <w:numId w:val="8"/>
        </w:numPr>
        <w:rPr>
          <w:ins w:id="11" w:author="Adelhardt, Susanna" w:date="2025-09-20T10:24:00Z"/>
          <w:lang w:val="en-GB"/>
        </w:rPr>
      </w:pPr>
      <w:r w:rsidRPr="00244005">
        <w:rPr>
          <w:lang w:val="en-GB"/>
        </w:rPr>
        <w:t>consider, from the point of view of the actuarial profession, all matters relat</w:t>
      </w:r>
      <w:r w:rsidR="00A22034" w:rsidRPr="00244005">
        <w:rPr>
          <w:lang w:val="en-GB"/>
        </w:rPr>
        <w:t>ed</w:t>
      </w:r>
      <w:r w:rsidRPr="00244005">
        <w:rPr>
          <w:lang w:val="en-GB"/>
        </w:rPr>
        <w:t xml:space="preserve"> to </w:t>
      </w:r>
      <w:ins w:id="12" w:author="Adelhardt, Susanna" w:date="2025-09-20T10:24:00Z">
        <w:r w:rsidR="007206BE">
          <w:rPr>
            <w:lang w:val="en-GB"/>
          </w:rPr>
          <w:t>p</w:t>
        </w:r>
      </w:ins>
      <w:del w:id="13" w:author="Adelhardt, Susanna" w:date="2025-09-20T10:24:00Z">
        <w:r w:rsidR="000129C2" w:rsidRPr="00244005" w:rsidDel="007206BE">
          <w:rPr>
            <w:lang w:val="en-GB"/>
          </w:rPr>
          <w:delText>P</w:delText>
        </w:r>
      </w:del>
      <w:r w:rsidR="000129C2" w:rsidRPr="00244005">
        <w:rPr>
          <w:lang w:val="en-GB"/>
        </w:rPr>
        <w:t xml:space="preserve">ensions and </w:t>
      </w:r>
      <w:del w:id="14" w:author="Adelhardt, Susanna" w:date="2025-09-20T10:24:00Z">
        <w:r w:rsidR="000129C2" w:rsidRPr="00244005" w:rsidDel="007206BE">
          <w:rPr>
            <w:lang w:val="en-GB"/>
          </w:rPr>
          <w:delText>S</w:delText>
        </w:r>
      </w:del>
      <w:ins w:id="15" w:author="Adelhardt, Susanna" w:date="2025-09-20T10:24:00Z">
        <w:r w:rsidR="007206BE">
          <w:rPr>
            <w:lang w:val="en-GB"/>
          </w:rPr>
          <w:t>s</w:t>
        </w:r>
      </w:ins>
      <w:r w:rsidR="000129C2" w:rsidRPr="00244005">
        <w:rPr>
          <w:lang w:val="en-GB"/>
        </w:rPr>
        <w:t xml:space="preserve">ocial </w:t>
      </w:r>
      <w:del w:id="16" w:author="Adelhardt, Susanna" w:date="2025-09-20T10:24:00Z">
        <w:r w:rsidR="000129C2" w:rsidRPr="00244005" w:rsidDel="007206BE">
          <w:rPr>
            <w:lang w:val="en-GB"/>
          </w:rPr>
          <w:delText>S</w:delText>
        </w:r>
      </w:del>
      <w:ins w:id="17" w:author="Adelhardt, Susanna" w:date="2025-09-20T10:24:00Z">
        <w:r w:rsidR="007206BE">
          <w:rPr>
            <w:lang w:val="en-GB"/>
          </w:rPr>
          <w:t>s</w:t>
        </w:r>
      </w:ins>
      <w:r w:rsidR="000129C2" w:rsidRPr="00244005">
        <w:rPr>
          <w:lang w:val="en-GB"/>
        </w:rPr>
        <w:t>ecurity</w:t>
      </w:r>
      <w:r w:rsidR="00A22034" w:rsidRPr="00244005">
        <w:rPr>
          <w:lang w:val="en-GB"/>
        </w:rPr>
        <w:t xml:space="preserve"> </w:t>
      </w:r>
      <w:r w:rsidR="00244005" w:rsidRPr="00244005">
        <w:rPr>
          <w:lang w:val="en-GB"/>
        </w:rPr>
        <w:t>policies in</w:t>
      </w:r>
      <w:r w:rsidRPr="00244005">
        <w:rPr>
          <w:lang w:val="en-GB"/>
        </w:rPr>
        <w:t xml:space="preserve"> </w:t>
      </w:r>
      <w:r w:rsidR="000129C2" w:rsidRPr="00244005">
        <w:rPr>
          <w:lang w:val="en-GB"/>
        </w:rPr>
        <w:t xml:space="preserve">the states of the </w:t>
      </w:r>
      <w:r w:rsidR="00C5152B" w:rsidRPr="00244005">
        <w:rPr>
          <w:lang w:val="en-GB"/>
        </w:rPr>
        <w:t>AAE Member Associations</w:t>
      </w:r>
      <w:ins w:id="18" w:author="Adelhardt, Susanna" w:date="2025-09-20T10:24:00Z">
        <w:r w:rsidR="007206BE">
          <w:rPr>
            <w:lang w:val="en-GB"/>
          </w:rPr>
          <w:t>;</w:t>
        </w:r>
      </w:ins>
      <w:del w:id="19" w:author="Adelhardt, Susanna" w:date="2025-09-20T10:24:00Z">
        <w:r w:rsidR="000129C2" w:rsidRPr="00244005" w:rsidDel="007206BE">
          <w:rPr>
            <w:lang w:val="en-GB"/>
          </w:rPr>
          <w:delText>.</w:delText>
        </w:r>
      </w:del>
    </w:p>
    <w:p w14:paraId="724614E2" w14:textId="1C64BBB1" w:rsidR="007206BE" w:rsidRPr="00244005" w:rsidDel="007206BE" w:rsidRDefault="007206BE" w:rsidP="00CF258A">
      <w:pPr>
        <w:pStyle w:val="Default"/>
        <w:numPr>
          <w:ilvl w:val="0"/>
          <w:numId w:val="8"/>
        </w:numPr>
        <w:rPr>
          <w:del w:id="20" w:author="Adelhardt, Susanna" w:date="2025-09-20T10:25:00Z"/>
          <w:lang w:val="en-GB"/>
        </w:rPr>
        <w:pPrChange w:id="21" w:author="Adelhardt, Susanna" w:date="2025-09-20T10:25:00Z">
          <w:pPr>
            <w:pStyle w:val="Default"/>
          </w:pPr>
        </w:pPrChange>
      </w:pPr>
    </w:p>
    <w:p w14:paraId="1A866FEA" w14:textId="5F813789" w:rsidR="00A22034" w:rsidRPr="00244005" w:rsidDel="007206BE" w:rsidRDefault="00A22034" w:rsidP="00CF258A">
      <w:pPr>
        <w:pStyle w:val="Default"/>
        <w:numPr>
          <w:ilvl w:val="0"/>
          <w:numId w:val="8"/>
        </w:numPr>
        <w:rPr>
          <w:del w:id="22" w:author="Adelhardt, Susanna" w:date="2025-09-20T10:25:00Z"/>
          <w:lang w:val="en-GB"/>
        </w:rPr>
        <w:pPrChange w:id="23" w:author="Adelhardt, Susanna" w:date="2025-09-20T10:25:00Z">
          <w:pPr>
            <w:pStyle w:val="Default"/>
          </w:pPr>
        </w:pPrChange>
      </w:pPr>
    </w:p>
    <w:p w14:paraId="37A0463B" w14:textId="77777777" w:rsidR="00CF258A" w:rsidRDefault="000129C2" w:rsidP="00CF258A">
      <w:pPr>
        <w:pStyle w:val="Default"/>
        <w:numPr>
          <w:ilvl w:val="0"/>
          <w:numId w:val="8"/>
        </w:numPr>
        <w:rPr>
          <w:ins w:id="24" w:author="Adelhardt, Susanna" w:date="2025-09-20T10:25:00Z"/>
          <w:lang w:val="en-GB"/>
        </w:rPr>
      </w:pPr>
      <w:del w:id="25" w:author="Adelhardt, Susanna" w:date="2025-09-20T10:25:00Z">
        <w:r w:rsidRPr="00244005" w:rsidDel="00CF258A">
          <w:rPr>
            <w:lang w:val="en-GB"/>
          </w:rPr>
          <w:delText xml:space="preserve">AAE Pension Committee </w:delText>
        </w:r>
      </w:del>
      <w:r w:rsidR="00053771" w:rsidRPr="00244005">
        <w:rPr>
          <w:lang w:val="en-GB"/>
        </w:rPr>
        <w:t>report</w:t>
      </w:r>
      <w:del w:id="26" w:author="Adelhardt, Susanna" w:date="2025-09-20T10:25:00Z">
        <w:r w:rsidRPr="00244005" w:rsidDel="00CF258A">
          <w:rPr>
            <w:lang w:val="en-GB"/>
          </w:rPr>
          <w:delText>s</w:delText>
        </w:r>
      </w:del>
      <w:r w:rsidR="00053771" w:rsidRPr="00244005">
        <w:rPr>
          <w:lang w:val="en-GB"/>
        </w:rPr>
        <w:t xml:space="preserve"> to the AAE Board and General Assembly and </w:t>
      </w:r>
      <w:r w:rsidR="00A22034" w:rsidRPr="00244005">
        <w:rPr>
          <w:lang w:val="en-GB"/>
        </w:rPr>
        <w:t>makes</w:t>
      </w:r>
      <w:r w:rsidR="00053771" w:rsidRPr="00244005">
        <w:rPr>
          <w:lang w:val="en-GB"/>
        </w:rPr>
        <w:t xml:space="preserve"> proposals on actions required</w:t>
      </w:r>
      <w:ins w:id="27" w:author="Adelhardt, Susanna" w:date="2025-09-20T10:25:00Z">
        <w:r w:rsidR="00CF258A">
          <w:rPr>
            <w:lang w:val="en-GB"/>
          </w:rPr>
          <w:t>;</w:t>
        </w:r>
      </w:ins>
    </w:p>
    <w:p w14:paraId="00CC33F0" w14:textId="1AB31251" w:rsidR="00053771" w:rsidRPr="00244005" w:rsidRDefault="00053771" w:rsidP="00CF258A">
      <w:pPr>
        <w:pStyle w:val="Default"/>
        <w:numPr>
          <w:ilvl w:val="0"/>
          <w:numId w:val="8"/>
        </w:numPr>
        <w:rPr>
          <w:lang w:val="en-GB"/>
        </w:rPr>
      </w:pPr>
      <w:del w:id="28" w:author="Adelhardt, Susanna" w:date="2025-09-20T10:26:00Z">
        <w:r w:rsidRPr="00244005" w:rsidDel="00CF258A">
          <w:rPr>
            <w:lang w:val="en-GB"/>
          </w:rPr>
          <w:delText xml:space="preserve">. It will be guided by and seek to </w:delText>
        </w:r>
      </w:del>
      <w:r w:rsidRPr="00244005">
        <w:rPr>
          <w:lang w:val="en-GB"/>
        </w:rPr>
        <w:t>contribute to achievement of the AAE strategic objectives</w:t>
      </w:r>
      <w:bookmarkEnd w:id="3"/>
      <w:r w:rsidRPr="00244005">
        <w:rPr>
          <w:lang w:val="en-GB"/>
        </w:rPr>
        <w:t>.</w:t>
      </w:r>
    </w:p>
    <w:p w14:paraId="58905CAC" w14:textId="01E1F99F" w:rsidR="00A32F1D" w:rsidRDefault="00A32F1D" w:rsidP="00053771">
      <w:pPr>
        <w:pStyle w:val="Default"/>
        <w:rPr>
          <w:ins w:id="29" w:author="Adelhardt, Susanna" w:date="2025-09-20T10:24:00Z"/>
          <w:lang w:val="en-GB"/>
        </w:rPr>
      </w:pPr>
    </w:p>
    <w:p w14:paraId="4CBCCBC4" w14:textId="708C4F48" w:rsidR="007206BE" w:rsidRPr="00244005" w:rsidDel="00CF258A" w:rsidRDefault="007206BE" w:rsidP="00053771">
      <w:pPr>
        <w:pStyle w:val="Default"/>
        <w:rPr>
          <w:del w:id="30" w:author="Adelhardt, Susanna" w:date="2025-09-20T10:26:00Z"/>
          <w:lang w:val="en-GB"/>
        </w:rPr>
      </w:pPr>
    </w:p>
    <w:p w14:paraId="23C61B89" w14:textId="3C8AAE8B" w:rsidR="00053771" w:rsidRPr="00244005" w:rsidRDefault="00053771" w:rsidP="0032205B">
      <w:pPr>
        <w:pStyle w:val="Default"/>
        <w:rPr>
          <w:lang w:val="en-GB"/>
        </w:rPr>
      </w:pPr>
    </w:p>
    <w:p w14:paraId="58FC22C0" w14:textId="4A363428" w:rsidR="000129C2" w:rsidRPr="00244005" w:rsidRDefault="00304003" w:rsidP="00965528">
      <w:pPr>
        <w:pStyle w:val="Default"/>
        <w:numPr>
          <w:ilvl w:val="0"/>
          <w:numId w:val="2"/>
        </w:numPr>
        <w:rPr>
          <w:lang w:val="en-GB"/>
        </w:rPr>
      </w:pPr>
      <w:r w:rsidRPr="00244005">
        <w:rPr>
          <w:lang w:val="en-GB"/>
        </w:rPr>
        <w:t>Role of the Pensions Committee</w:t>
      </w:r>
    </w:p>
    <w:p w14:paraId="3E30D2C2" w14:textId="77777777" w:rsidR="000129C2" w:rsidRPr="00244005" w:rsidRDefault="000129C2" w:rsidP="0032205B">
      <w:pPr>
        <w:pStyle w:val="Default"/>
        <w:rPr>
          <w:lang w:val="en-GB"/>
        </w:rPr>
      </w:pPr>
    </w:p>
    <w:p w14:paraId="7A82BB9A" w14:textId="67702EB1" w:rsidR="00A22034" w:rsidRPr="00244005" w:rsidRDefault="00A22034" w:rsidP="00A22034">
      <w:pPr>
        <w:pStyle w:val="Default"/>
        <w:rPr>
          <w:lang w:val="en-GB"/>
        </w:rPr>
      </w:pPr>
      <w:r w:rsidRPr="00244005">
        <w:rPr>
          <w:lang w:val="en-GB"/>
        </w:rPr>
        <w:t xml:space="preserve">The role of AAE Pension Committee is to present through the AAE the views of the actuarial profession on matters of concern to the profession in the pensions field to different </w:t>
      </w:r>
      <w:r w:rsidR="00244005">
        <w:rPr>
          <w:lang w:val="en-GB"/>
        </w:rPr>
        <w:t>i</w:t>
      </w:r>
      <w:r w:rsidRPr="00244005">
        <w:rPr>
          <w:lang w:val="en-GB"/>
        </w:rPr>
        <w:t>nstitutions</w:t>
      </w:r>
      <w:r w:rsidR="00244005">
        <w:rPr>
          <w:lang w:val="en-GB"/>
        </w:rPr>
        <w:t xml:space="preserve">, </w:t>
      </w:r>
      <w:r w:rsidRPr="00244005">
        <w:rPr>
          <w:lang w:val="en-GB"/>
        </w:rPr>
        <w:t>particularly</w:t>
      </w:r>
      <w:r w:rsidR="00244005">
        <w:rPr>
          <w:lang w:val="en-GB"/>
        </w:rPr>
        <w:t xml:space="preserve">: the EIOPA, </w:t>
      </w:r>
      <w:r w:rsidRPr="00244005">
        <w:rPr>
          <w:lang w:val="en-GB"/>
        </w:rPr>
        <w:t xml:space="preserve">the European Commission and the European Parliament, and, where appropriate, to other organisations. </w:t>
      </w:r>
    </w:p>
    <w:p w14:paraId="396F364B" w14:textId="77777777" w:rsidR="00A22034" w:rsidRPr="00244005" w:rsidRDefault="00A22034" w:rsidP="0032205B">
      <w:pPr>
        <w:pStyle w:val="Default"/>
        <w:rPr>
          <w:lang w:val="en-GB"/>
        </w:rPr>
      </w:pPr>
    </w:p>
    <w:p w14:paraId="43F11D58" w14:textId="77DCD081" w:rsidR="0032205B" w:rsidRPr="00244005" w:rsidRDefault="00216842" w:rsidP="0032205B">
      <w:pPr>
        <w:pStyle w:val="Default"/>
        <w:rPr>
          <w:lang w:val="en-GB"/>
        </w:rPr>
      </w:pPr>
      <w:r w:rsidRPr="00244005">
        <w:rPr>
          <w:lang w:val="en-GB"/>
        </w:rPr>
        <w:t xml:space="preserve">In alignment with </w:t>
      </w:r>
      <w:r w:rsidR="00A22034" w:rsidRPr="00244005">
        <w:rPr>
          <w:lang w:val="en-GB"/>
        </w:rPr>
        <w:t>AAE strategic</w:t>
      </w:r>
      <w:r w:rsidRPr="00244005">
        <w:rPr>
          <w:lang w:val="en-GB"/>
        </w:rPr>
        <w:t xml:space="preserve"> objectives, t</w:t>
      </w:r>
      <w:r w:rsidR="0032205B" w:rsidRPr="00244005">
        <w:rPr>
          <w:lang w:val="en-GB"/>
        </w:rPr>
        <w:t xml:space="preserve">he </w:t>
      </w:r>
      <w:r w:rsidR="00304003" w:rsidRPr="00244005">
        <w:rPr>
          <w:lang w:val="en-GB"/>
        </w:rPr>
        <w:t>role</w:t>
      </w:r>
      <w:r w:rsidR="00CB14FC" w:rsidRPr="00244005">
        <w:rPr>
          <w:lang w:val="en-GB"/>
        </w:rPr>
        <w:t xml:space="preserve"> </w:t>
      </w:r>
      <w:r w:rsidR="0032205B" w:rsidRPr="00244005">
        <w:rPr>
          <w:lang w:val="en-GB"/>
        </w:rPr>
        <w:t>of the Committee</w:t>
      </w:r>
      <w:r w:rsidR="00444D29" w:rsidRPr="00244005">
        <w:rPr>
          <w:lang w:val="en-GB"/>
        </w:rPr>
        <w:t xml:space="preserve"> is</w:t>
      </w:r>
      <w:r w:rsidR="0032205B" w:rsidRPr="00244005">
        <w:rPr>
          <w:lang w:val="en-GB"/>
        </w:rPr>
        <w:t xml:space="preserve">: </w:t>
      </w:r>
    </w:p>
    <w:p w14:paraId="13FF858D" w14:textId="77777777" w:rsidR="0032205B" w:rsidRPr="00244005" w:rsidRDefault="0032205B" w:rsidP="0032205B">
      <w:pPr>
        <w:pStyle w:val="Default"/>
        <w:rPr>
          <w:lang w:val="en-GB"/>
        </w:rPr>
      </w:pPr>
    </w:p>
    <w:p w14:paraId="390969FC" w14:textId="5A905EC0" w:rsidR="00CF258A" w:rsidRPr="00CB6F59" w:rsidRDefault="00CF258A" w:rsidP="00FF681B">
      <w:pPr>
        <w:pStyle w:val="Default"/>
        <w:numPr>
          <w:ilvl w:val="0"/>
          <w:numId w:val="5"/>
        </w:numPr>
        <w:rPr>
          <w:ins w:id="31" w:author="Adelhardt, Susanna" w:date="2025-09-20T10:28:00Z"/>
        </w:rPr>
      </w:pPr>
      <w:ins w:id="32" w:author="Adelhardt, Susanna" w:date="2025-09-20T10:28:00Z">
        <w:r w:rsidRPr="00A73D1B">
          <w:t>To monitor and analyse developments in pensions and social security relevant for the actuarial profession in Europe</w:t>
        </w:r>
      </w:ins>
      <w:ins w:id="33" w:author="Adelhardt, Susanna" w:date="2025-09-20T10:34:00Z">
        <w:r w:rsidR="00F24B65">
          <w:t>.</w:t>
        </w:r>
      </w:ins>
    </w:p>
    <w:p w14:paraId="1F7E989E" w14:textId="4155CCE6" w:rsidR="00CF258A" w:rsidRPr="00A73D1B" w:rsidRDefault="00CF258A" w:rsidP="00CB6F59">
      <w:pPr>
        <w:pStyle w:val="Default"/>
        <w:numPr>
          <w:ilvl w:val="0"/>
          <w:numId w:val="5"/>
        </w:numPr>
        <w:rPr>
          <w:ins w:id="34" w:author="Adelhardt, Susanna" w:date="2025-09-20T10:28:00Z"/>
        </w:rPr>
      </w:pPr>
      <w:ins w:id="35" w:author="Adelhardt, Susanna" w:date="2025-09-20T10:28:00Z">
        <w:r w:rsidRPr="00A73D1B">
          <w:t>To prepare actuarial input and advice for EU institutions and other stakeholders on pensions and social security issues</w:t>
        </w:r>
      </w:ins>
      <w:ins w:id="36" w:author="Adelhardt, Susanna" w:date="2025-09-20T10:33:00Z">
        <w:r w:rsidR="00F24B65">
          <w:t xml:space="preserve"> and to organise annual meeting with </w:t>
        </w:r>
      </w:ins>
      <w:ins w:id="37" w:author="Adelhardt, Susanna" w:date="2025-09-20T10:34:00Z">
        <w:r w:rsidR="00F24B65">
          <w:t>relevant organisations.</w:t>
        </w:r>
      </w:ins>
    </w:p>
    <w:p w14:paraId="6A9E73CC" w14:textId="77777777" w:rsidR="00F24B65" w:rsidRDefault="00CF258A" w:rsidP="00CF258A">
      <w:pPr>
        <w:pStyle w:val="Default"/>
        <w:numPr>
          <w:ilvl w:val="0"/>
          <w:numId w:val="5"/>
        </w:numPr>
        <w:rPr>
          <w:ins w:id="38" w:author="Adelhardt, Susanna" w:date="2025-09-20T10:32:00Z"/>
        </w:rPr>
      </w:pPr>
      <w:ins w:id="39" w:author="Adelhardt, Susanna" w:date="2025-09-20T10:28:00Z">
        <w:r w:rsidRPr="00A73D1B">
          <w:t>To create a platform for exchange of information and best practice between Member Associations.</w:t>
        </w:r>
      </w:ins>
    </w:p>
    <w:p w14:paraId="684D0FFC" w14:textId="39B72302" w:rsidR="00CF258A" w:rsidRPr="00F24B65" w:rsidRDefault="00CF258A" w:rsidP="00CF258A">
      <w:pPr>
        <w:pStyle w:val="Default"/>
        <w:numPr>
          <w:ilvl w:val="0"/>
          <w:numId w:val="5"/>
        </w:numPr>
        <w:rPr>
          <w:ins w:id="40" w:author="Adelhardt, Susanna" w:date="2025-09-20T10:31:00Z"/>
          <w:color w:val="auto"/>
        </w:rPr>
      </w:pPr>
      <w:ins w:id="41" w:author="Adelhardt, Susanna" w:date="2025-09-20T10:30:00Z">
        <w:r w:rsidRPr="00CB6F59">
          <w:t>To support the development</w:t>
        </w:r>
        <w:r w:rsidRPr="00A73D1B">
          <w:rPr>
            <w:color w:val="auto"/>
          </w:rPr>
          <w:t xml:space="preserve"> and recognition of actuarial work in pensions and social security, both in traditional areas and in wider fields as actuaries extend their areas of involvement.</w:t>
        </w:r>
      </w:ins>
    </w:p>
    <w:p w14:paraId="41C6E835" w14:textId="06C702FD" w:rsidR="00F24B65" w:rsidRPr="00CB6F59" w:rsidRDefault="00F24B65" w:rsidP="00CB6F59">
      <w:pPr>
        <w:pStyle w:val="Default"/>
        <w:numPr>
          <w:ilvl w:val="0"/>
          <w:numId w:val="5"/>
        </w:numPr>
        <w:rPr>
          <w:ins w:id="42" w:author="Adelhardt, Susanna" w:date="2025-09-20T10:28:00Z"/>
          <w:color w:val="auto"/>
        </w:rPr>
      </w:pPr>
      <w:ins w:id="43" w:author="Adelhardt, Susanna" w:date="2025-09-20T10:31:00Z">
        <w:r w:rsidRPr="00CB6F59">
          <w:rPr>
            <w:color w:val="auto"/>
          </w:rPr>
          <w:t>To support Member Associations at national level, where appropriate, in the development of actuarial approaches to pensions and social security.</w:t>
        </w:r>
      </w:ins>
    </w:p>
    <w:p w14:paraId="515372FB" w14:textId="30FEEBE9" w:rsidR="00CF258A" w:rsidRDefault="00CF258A" w:rsidP="00CF258A">
      <w:pPr>
        <w:pStyle w:val="Default"/>
        <w:numPr>
          <w:ilvl w:val="0"/>
          <w:numId w:val="5"/>
        </w:numPr>
        <w:rPr>
          <w:ins w:id="44" w:author="Adelhardt, Susanna" w:date="2025-09-20T10:32:00Z"/>
        </w:rPr>
      </w:pPr>
      <w:ins w:id="45" w:author="Adelhardt, Susanna" w:date="2025-09-20T10:28:00Z">
        <w:r w:rsidRPr="00A73D1B">
          <w:t>To co-operate with other Committees of the AAE, in particular on cross-cutting issues, to ensure a coordinated approach.</w:t>
        </w:r>
      </w:ins>
    </w:p>
    <w:p w14:paraId="3EAD07FC" w14:textId="0F182D2F" w:rsidR="00F24B65" w:rsidRPr="00A73D1B" w:rsidRDefault="00F24B65" w:rsidP="00CB6F59">
      <w:pPr>
        <w:pStyle w:val="Default"/>
        <w:numPr>
          <w:ilvl w:val="0"/>
          <w:numId w:val="5"/>
        </w:numPr>
        <w:rPr>
          <w:ins w:id="46" w:author="Adelhardt, Susanna" w:date="2025-09-20T10:28:00Z"/>
        </w:rPr>
      </w:pPr>
      <w:ins w:id="47" w:author="Adelhardt, Susanna" w:date="2025-09-20T10:32:00Z">
        <w:r w:rsidRPr="00CB6F59">
          <w:t>To monitor actuarial education in the pensions field and, where relevant, make recommendations to the Education Committee.</w:t>
        </w:r>
      </w:ins>
    </w:p>
    <w:p w14:paraId="096EDFAD" w14:textId="77777777" w:rsidR="00CF258A" w:rsidRPr="00A73D1B" w:rsidRDefault="00CF258A" w:rsidP="00CB6F59">
      <w:pPr>
        <w:pStyle w:val="Default"/>
        <w:numPr>
          <w:ilvl w:val="0"/>
          <w:numId w:val="5"/>
        </w:numPr>
        <w:rPr>
          <w:ins w:id="48" w:author="Adelhardt, Susanna" w:date="2025-09-20T10:28:00Z"/>
        </w:rPr>
      </w:pPr>
      <w:ins w:id="49" w:author="Adelhardt, Susanna" w:date="2025-09-20T10:28:00Z">
        <w:r w:rsidRPr="00A73D1B">
          <w:t>To liaise with the International Actuarial Association (IAA) and other relevant international organisations on pensions-related issues.</w:t>
        </w:r>
      </w:ins>
    </w:p>
    <w:p w14:paraId="4CB3233A" w14:textId="5A402434" w:rsidR="0032205B" w:rsidDel="00CF258A" w:rsidRDefault="0032205B" w:rsidP="00FF681B">
      <w:pPr>
        <w:pStyle w:val="Default"/>
        <w:numPr>
          <w:ilvl w:val="0"/>
          <w:numId w:val="5"/>
        </w:numPr>
        <w:rPr>
          <w:del w:id="50" w:author="Adelhardt, Susanna" w:date="2025-09-20T10:28:00Z"/>
          <w:lang w:val="en-GB"/>
        </w:rPr>
      </w:pPr>
      <w:del w:id="51" w:author="Adelhardt, Susanna" w:date="2025-09-20T10:28:00Z">
        <w:r w:rsidRPr="00244005" w:rsidDel="00CF258A">
          <w:rPr>
            <w:lang w:val="en-GB"/>
          </w:rPr>
          <w:delText xml:space="preserve">To keep existing arrangements </w:delText>
        </w:r>
        <w:r w:rsidR="00FF681B" w:rsidDel="00CF258A">
          <w:rPr>
            <w:lang w:val="en-GB"/>
          </w:rPr>
          <w:delText xml:space="preserve">in pensions area </w:delText>
        </w:r>
        <w:r w:rsidRPr="00244005" w:rsidDel="00CF258A">
          <w:rPr>
            <w:lang w:val="en-GB"/>
          </w:rPr>
          <w:delText>of actuaries in</w:delText>
        </w:r>
        <w:r w:rsidR="005F5089" w:rsidRPr="00244005" w:rsidDel="00CF258A">
          <w:rPr>
            <w:lang w:val="en-GB"/>
          </w:rPr>
          <w:delText xml:space="preserve"> </w:delText>
        </w:r>
        <w:r w:rsidR="0097314F" w:rsidRPr="00244005" w:rsidDel="00CF258A">
          <w:rPr>
            <w:lang w:val="en-GB"/>
          </w:rPr>
          <w:delText>the AAE Member Associations</w:delText>
        </w:r>
        <w:r w:rsidRPr="00244005" w:rsidDel="00CF258A">
          <w:rPr>
            <w:lang w:val="en-GB"/>
          </w:rPr>
          <w:delText xml:space="preserve">. </w:delText>
        </w:r>
      </w:del>
    </w:p>
    <w:p w14:paraId="23BFE5E4" w14:textId="635C8582" w:rsidR="00851347" w:rsidRPr="00244005" w:rsidRDefault="00851347" w:rsidP="00FF681B">
      <w:pPr>
        <w:pStyle w:val="Default"/>
        <w:numPr>
          <w:ilvl w:val="0"/>
          <w:numId w:val="5"/>
        </w:numPr>
        <w:rPr>
          <w:lang w:val="en-GB"/>
        </w:rPr>
      </w:pPr>
      <w:r>
        <w:rPr>
          <w:lang w:val="en-GB"/>
        </w:rPr>
        <w:t xml:space="preserve">To </w:t>
      </w:r>
      <w:r w:rsidRPr="00851347">
        <w:rPr>
          <w:lang w:val="en-GB"/>
        </w:rPr>
        <w:t xml:space="preserve">contribute to AAE initiatives aiming at advancing the well‐being of society and </w:t>
      </w:r>
      <w:r>
        <w:rPr>
          <w:lang w:val="en-GB"/>
        </w:rPr>
        <w:t xml:space="preserve">protecting </w:t>
      </w:r>
      <w:r w:rsidRPr="00851347">
        <w:rPr>
          <w:lang w:val="en-GB"/>
        </w:rPr>
        <w:t>the public interest</w:t>
      </w:r>
      <w:r>
        <w:rPr>
          <w:lang w:val="en-GB"/>
        </w:rPr>
        <w:t>.</w:t>
      </w:r>
    </w:p>
    <w:p w14:paraId="0D709B4E" w14:textId="4E357714" w:rsidR="00304003" w:rsidDel="00CF258A" w:rsidRDefault="0032205B" w:rsidP="00FF681B">
      <w:pPr>
        <w:pStyle w:val="Default"/>
        <w:numPr>
          <w:ilvl w:val="0"/>
          <w:numId w:val="5"/>
        </w:numPr>
        <w:rPr>
          <w:del w:id="52" w:author="Adelhardt, Susanna" w:date="2025-09-20T10:29:00Z"/>
          <w:lang w:val="en-GB"/>
        </w:rPr>
      </w:pPr>
      <w:del w:id="53" w:author="Adelhardt, Susanna" w:date="2025-09-20T10:29:00Z">
        <w:r w:rsidRPr="00244005" w:rsidDel="00CF258A">
          <w:rPr>
            <w:lang w:val="en-GB"/>
          </w:rPr>
          <w:delText>To create a platform for an exchange of information between the member associations and to support</w:delText>
        </w:r>
        <w:r w:rsidR="00053771" w:rsidRPr="00244005" w:rsidDel="00CF258A">
          <w:rPr>
            <w:lang w:val="en-GB"/>
          </w:rPr>
          <w:delText xml:space="preserve"> </w:delText>
        </w:r>
        <w:r w:rsidR="00FF681B" w:rsidRPr="00244005" w:rsidDel="00CF258A">
          <w:rPr>
            <w:lang w:val="en-GB"/>
          </w:rPr>
          <w:delText>the development on national level with respect to the pensions</w:delText>
        </w:r>
        <w:r w:rsidR="00BA3EBF" w:rsidDel="00CF258A">
          <w:rPr>
            <w:lang w:val="en-GB"/>
          </w:rPr>
          <w:delText xml:space="preserve"> policies</w:delText>
        </w:r>
        <w:r w:rsidR="00FF681B" w:rsidRPr="00244005" w:rsidDel="00CF258A">
          <w:rPr>
            <w:lang w:val="en-GB"/>
          </w:rPr>
          <w:delText>.</w:delText>
        </w:r>
      </w:del>
    </w:p>
    <w:p w14:paraId="3FCCAD23" w14:textId="47DDCFE2" w:rsidR="00BA3EBF" w:rsidDel="00CF258A" w:rsidRDefault="00FF681B" w:rsidP="00FF681B">
      <w:pPr>
        <w:pStyle w:val="Default"/>
        <w:numPr>
          <w:ilvl w:val="0"/>
          <w:numId w:val="5"/>
        </w:numPr>
        <w:rPr>
          <w:del w:id="54" w:author="Adelhardt, Susanna" w:date="2025-09-20T10:29:00Z"/>
          <w:lang w:val="en-GB"/>
        </w:rPr>
      </w:pPr>
      <w:del w:id="55" w:author="Adelhardt, Susanna" w:date="2025-09-20T10:34:00Z">
        <w:r w:rsidDel="00F24B65">
          <w:rPr>
            <w:lang w:val="en-GB"/>
          </w:rPr>
          <w:delText xml:space="preserve">To </w:delText>
        </w:r>
        <w:r w:rsidRPr="00FF681B" w:rsidDel="00F24B65">
          <w:rPr>
            <w:lang w:val="en-GB"/>
          </w:rPr>
          <w:delText>organise annual meetings with representatives of the Pensions Supervisory Authorities</w:delText>
        </w:r>
        <w:r w:rsidDel="00F24B65">
          <w:rPr>
            <w:lang w:val="en-GB"/>
          </w:rPr>
          <w:delText xml:space="preserve"> (EIOPA) and other important stakeholders. </w:delText>
        </w:r>
      </w:del>
      <w:del w:id="56" w:author="Adelhardt, Susanna" w:date="2025-09-20T10:29:00Z">
        <w:r w:rsidR="00BA3EBF" w:rsidDel="00CF258A">
          <w:rPr>
            <w:lang w:val="en-GB"/>
          </w:rPr>
          <w:delText xml:space="preserve">To </w:delText>
        </w:r>
        <w:r w:rsidR="00BA3EBF" w:rsidRPr="00244005" w:rsidDel="00CF258A">
          <w:rPr>
            <w:lang w:val="en-GB"/>
          </w:rPr>
          <w:delText>liaise</w:delText>
        </w:r>
        <w:r w:rsidR="00BA3EBF" w:rsidRPr="00BA3EBF" w:rsidDel="00CF258A">
          <w:rPr>
            <w:lang w:val="en-GB"/>
          </w:rPr>
          <w:delText xml:space="preserve"> with the appropriate </w:delText>
        </w:r>
        <w:r w:rsidR="00BA3EBF" w:rsidDel="00CF258A">
          <w:rPr>
            <w:lang w:val="en-GB"/>
          </w:rPr>
          <w:delText>c</w:delText>
        </w:r>
        <w:r w:rsidR="00BA3EBF" w:rsidRPr="00BA3EBF" w:rsidDel="00CF258A">
          <w:rPr>
            <w:lang w:val="en-GB"/>
          </w:rPr>
          <w:delText>ommittee(s) of the International Actuarial Association</w:delText>
        </w:r>
        <w:r w:rsidR="00BA3EBF" w:rsidDel="00CF258A">
          <w:rPr>
            <w:lang w:val="en-GB"/>
          </w:rPr>
          <w:delText xml:space="preserve"> </w:delText>
        </w:r>
        <w:r w:rsidR="00BA3EBF" w:rsidRPr="00BA3EBF" w:rsidDel="00CF258A">
          <w:rPr>
            <w:lang w:val="en-GB"/>
          </w:rPr>
          <w:delText>(IAA) to maintain the alignment on professional approach in pensions area.</w:delText>
        </w:r>
      </w:del>
    </w:p>
    <w:p w14:paraId="2EA70B1D" w14:textId="063685D6" w:rsidR="00BA3EBF" w:rsidDel="00CF258A" w:rsidRDefault="00BA3EBF" w:rsidP="00FF681B">
      <w:pPr>
        <w:pStyle w:val="Default"/>
        <w:numPr>
          <w:ilvl w:val="0"/>
          <w:numId w:val="5"/>
        </w:numPr>
        <w:rPr>
          <w:del w:id="57" w:author="Adelhardt, Susanna" w:date="2025-09-20T10:29:00Z"/>
          <w:lang w:val="en-GB"/>
        </w:rPr>
      </w:pPr>
      <w:del w:id="58" w:author="Adelhardt, Susanna" w:date="2025-09-20T10:29:00Z">
        <w:r w:rsidRPr="00BA3EBF" w:rsidDel="00CF258A">
          <w:rPr>
            <w:lang w:val="en-GB"/>
          </w:rPr>
          <w:delText xml:space="preserve">where appropriate, </w:delText>
        </w:r>
        <w:r w:rsidDel="00CF258A">
          <w:rPr>
            <w:lang w:val="en-GB"/>
          </w:rPr>
          <w:delText xml:space="preserve">to </w:delText>
        </w:r>
        <w:r w:rsidRPr="00BA3EBF" w:rsidDel="00CF258A">
          <w:rPr>
            <w:lang w:val="en-GB"/>
          </w:rPr>
          <w:delText xml:space="preserve">co-operate with other Committees of the AAE particularly the Insurance and </w:delText>
        </w:r>
        <w:r w:rsidDel="00CF258A">
          <w:rPr>
            <w:lang w:val="en-GB"/>
          </w:rPr>
          <w:delText xml:space="preserve">Riska Management </w:delText>
        </w:r>
        <w:r w:rsidRPr="00BA3EBF" w:rsidDel="00CF258A">
          <w:rPr>
            <w:lang w:val="en-GB"/>
          </w:rPr>
          <w:delText>Committees, in considering issues of joint concern, to ensure a co-ordinated approach in making submissions to the Commission and other organisations</w:delText>
        </w:r>
        <w:r w:rsidDel="00CF258A">
          <w:rPr>
            <w:lang w:val="en-GB"/>
          </w:rPr>
          <w:delText>.</w:delText>
        </w:r>
      </w:del>
    </w:p>
    <w:p w14:paraId="74C268D4" w14:textId="625577FA" w:rsidR="00BA3EBF" w:rsidDel="00F24B65" w:rsidRDefault="00BA3EBF" w:rsidP="00FF681B">
      <w:pPr>
        <w:pStyle w:val="Default"/>
        <w:numPr>
          <w:ilvl w:val="0"/>
          <w:numId w:val="5"/>
        </w:numPr>
        <w:rPr>
          <w:del w:id="59" w:author="Adelhardt, Susanna" w:date="2025-09-20T10:33:00Z"/>
          <w:lang w:val="en-GB"/>
        </w:rPr>
      </w:pPr>
      <w:del w:id="60" w:author="Adelhardt, Susanna" w:date="2025-09-20T10:33:00Z">
        <w:r w:rsidDel="00F24B65">
          <w:rPr>
            <w:lang w:val="en-GB"/>
          </w:rPr>
          <w:delText xml:space="preserve">To </w:delText>
        </w:r>
        <w:r w:rsidRPr="00BA3EBF" w:rsidDel="00F24B65">
          <w:rPr>
            <w:lang w:val="en-GB"/>
          </w:rPr>
          <w:delText>develop position</w:delText>
        </w:r>
        <w:r w:rsidDel="00F24B65">
          <w:rPr>
            <w:lang w:val="en-GB"/>
          </w:rPr>
          <w:delText xml:space="preserve"> or discussion</w:delText>
        </w:r>
        <w:r w:rsidRPr="00BA3EBF" w:rsidDel="00F24B65">
          <w:rPr>
            <w:lang w:val="en-GB"/>
          </w:rPr>
          <w:delText xml:space="preserve"> papers on </w:delText>
        </w:r>
        <w:r w:rsidR="00851347" w:rsidDel="00F24B65">
          <w:rPr>
            <w:lang w:val="en-GB"/>
          </w:rPr>
          <w:delText xml:space="preserve">different topics concerning </w:delText>
        </w:r>
        <w:r w:rsidDel="00F24B65">
          <w:rPr>
            <w:lang w:val="en-GB"/>
          </w:rPr>
          <w:delText>pensions</w:delText>
        </w:r>
        <w:r w:rsidR="00851347" w:rsidDel="00F24B65">
          <w:rPr>
            <w:lang w:val="en-GB"/>
          </w:rPr>
          <w:delText>, demography, social protection and others.</w:delText>
        </w:r>
      </w:del>
    </w:p>
    <w:p w14:paraId="2CE71597" w14:textId="4B09C6D0" w:rsidR="00BA3EBF" w:rsidDel="00CF258A" w:rsidRDefault="00BA3EBF" w:rsidP="00FF681B">
      <w:pPr>
        <w:pStyle w:val="Default"/>
        <w:numPr>
          <w:ilvl w:val="0"/>
          <w:numId w:val="5"/>
        </w:numPr>
        <w:rPr>
          <w:del w:id="61" w:author="Adelhardt, Susanna" w:date="2025-09-20T10:30:00Z"/>
          <w:lang w:val="en-GB"/>
        </w:rPr>
      </w:pPr>
      <w:del w:id="62" w:author="Adelhardt, Susanna" w:date="2025-09-20T10:30:00Z">
        <w:r w:rsidDel="00CF258A">
          <w:rPr>
            <w:lang w:val="en-GB"/>
          </w:rPr>
          <w:delText>To prepare the response on different consultations initiated by t</w:delText>
        </w:r>
        <w:r w:rsidRPr="00BA3EBF" w:rsidDel="00CF258A">
          <w:rPr>
            <w:lang w:val="en-GB"/>
          </w:rPr>
          <w:delText>he</w:delText>
        </w:r>
        <w:r w:rsidDel="00CF258A">
          <w:rPr>
            <w:lang w:val="en-GB"/>
          </w:rPr>
          <w:delText xml:space="preserve"> </w:delText>
        </w:r>
        <w:r w:rsidRPr="00BA3EBF" w:rsidDel="00CF258A">
          <w:rPr>
            <w:lang w:val="en-GB"/>
          </w:rPr>
          <w:delText>European Commission</w:delText>
        </w:r>
        <w:r w:rsidDel="00CF258A">
          <w:rPr>
            <w:lang w:val="en-GB"/>
          </w:rPr>
          <w:delText>,</w:delText>
        </w:r>
        <w:r w:rsidRPr="00BA3EBF" w:rsidDel="00CF258A">
          <w:rPr>
            <w:lang w:val="en-GB"/>
          </w:rPr>
          <w:delText xml:space="preserve"> the European</w:delText>
        </w:r>
        <w:r w:rsidDel="00CF258A">
          <w:rPr>
            <w:lang w:val="en-GB"/>
          </w:rPr>
          <w:delText xml:space="preserve"> </w:delText>
        </w:r>
        <w:r w:rsidRPr="00BA3EBF" w:rsidDel="00CF258A">
          <w:rPr>
            <w:lang w:val="en-GB"/>
          </w:rPr>
          <w:delText>Insurance and Occupational Pensions Authority (EIOPA)</w:delText>
        </w:r>
        <w:r w:rsidDel="00CF258A">
          <w:rPr>
            <w:lang w:val="en-GB"/>
          </w:rPr>
          <w:delText xml:space="preserve"> or</w:delText>
        </w:r>
        <w:r w:rsidR="00851347" w:rsidRPr="00851347" w:rsidDel="00CF258A">
          <w:rPr>
            <w:lang w:val="en-GB"/>
          </w:rPr>
          <w:delText xml:space="preserve"> other </w:delText>
        </w:r>
        <w:r w:rsidR="00851347" w:rsidDel="00CF258A">
          <w:rPr>
            <w:lang w:val="en-GB"/>
          </w:rPr>
          <w:delText>external</w:delText>
        </w:r>
        <w:r w:rsidR="00851347" w:rsidRPr="00851347" w:rsidDel="00CF258A">
          <w:rPr>
            <w:lang w:val="en-GB"/>
          </w:rPr>
          <w:delText xml:space="preserve"> organisations</w:delText>
        </w:r>
        <w:r w:rsidR="00851347" w:rsidDel="00CF258A">
          <w:rPr>
            <w:lang w:val="en-GB"/>
          </w:rPr>
          <w:delText>;</w:delText>
        </w:r>
      </w:del>
    </w:p>
    <w:p w14:paraId="1807D818" w14:textId="4E554744" w:rsidR="00C77A7E" w:rsidDel="00F24B65" w:rsidRDefault="00C77A7E" w:rsidP="00FF681B">
      <w:pPr>
        <w:pStyle w:val="Default"/>
        <w:numPr>
          <w:ilvl w:val="0"/>
          <w:numId w:val="5"/>
        </w:numPr>
        <w:rPr>
          <w:del w:id="63" w:author="Adelhardt, Susanna" w:date="2025-09-20T10:30:00Z"/>
          <w:lang w:val="en-GB"/>
        </w:rPr>
      </w:pPr>
      <w:del w:id="64" w:author="Adelhardt, Susanna" w:date="2025-09-20T10:30:00Z">
        <w:r w:rsidDel="00F24B65">
          <w:rPr>
            <w:lang w:val="en-GB"/>
          </w:rPr>
          <w:delText>P</w:delText>
        </w:r>
        <w:r w:rsidRPr="00C77A7E" w:rsidDel="00F24B65">
          <w:rPr>
            <w:lang w:val="en-GB"/>
          </w:rPr>
          <w:delText xml:space="preserve">roactively </w:delText>
        </w:r>
        <w:r w:rsidDel="00F24B65">
          <w:rPr>
            <w:lang w:val="en-GB"/>
          </w:rPr>
          <w:delText xml:space="preserve">to </w:delText>
        </w:r>
        <w:r w:rsidRPr="00C77A7E" w:rsidDel="00F24B65">
          <w:rPr>
            <w:lang w:val="en-GB"/>
          </w:rPr>
          <w:delText>identify new opportunities and relevant areas of interest</w:delText>
        </w:r>
        <w:r w:rsidDel="00F24B65">
          <w:rPr>
            <w:lang w:val="en-GB"/>
          </w:rPr>
          <w:delText>.</w:delText>
        </w:r>
      </w:del>
    </w:p>
    <w:p w14:paraId="2B0DAD20" w14:textId="237CE253" w:rsidR="00FF681B" w:rsidRPr="00244005" w:rsidDel="00F24B65" w:rsidRDefault="00FF681B" w:rsidP="0032205B">
      <w:pPr>
        <w:pStyle w:val="Default"/>
        <w:ind w:left="851" w:hanging="284"/>
        <w:rPr>
          <w:del w:id="65" w:author="Adelhardt, Susanna" w:date="2025-09-20T10:34:00Z"/>
          <w:lang w:val="en-GB"/>
        </w:rPr>
      </w:pPr>
    </w:p>
    <w:p w14:paraId="195DECCA" w14:textId="7F759706" w:rsidR="00304003" w:rsidRPr="00244005" w:rsidRDefault="00304003" w:rsidP="0032205B">
      <w:pPr>
        <w:pStyle w:val="Default"/>
        <w:ind w:left="851" w:hanging="284"/>
        <w:rPr>
          <w:lang w:val="en-GB"/>
        </w:rPr>
      </w:pPr>
    </w:p>
    <w:p w14:paraId="7784EBC3" w14:textId="77777777" w:rsidR="00C03326" w:rsidRPr="00244005" w:rsidRDefault="00C03326" w:rsidP="0032205B">
      <w:pPr>
        <w:pStyle w:val="Default"/>
        <w:rPr>
          <w:lang w:val="en-GB"/>
        </w:rPr>
      </w:pPr>
    </w:p>
    <w:p w14:paraId="7C40EC20" w14:textId="4092FCB9" w:rsidR="00304003" w:rsidRDefault="00244005" w:rsidP="00304003">
      <w:pPr>
        <w:pStyle w:val="Default"/>
        <w:numPr>
          <w:ilvl w:val="0"/>
          <w:numId w:val="2"/>
        </w:numPr>
        <w:rPr>
          <w:lang w:val="en-GB"/>
        </w:rPr>
      </w:pPr>
      <w:r>
        <w:rPr>
          <w:lang w:val="en-GB"/>
        </w:rPr>
        <w:t xml:space="preserve">Governance / </w:t>
      </w:r>
      <w:r w:rsidR="00304003" w:rsidRPr="00244005">
        <w:rPr>
          <w:lang w:val="en-GB"/>
        </w:rPr>
        <w:t>Structure of the Pensions Committee</w:t>
      </w:r>
    </w:p>
    <w:p w14:paraId="3B2DAF33" w14:textId="77777777" w:rsidR="00C77A7E" w:rsidRDefault="00C77A7E" w:rsidP="00C77A7E">
      <w:pPr>
        <w:pStyle w:val="Default"/>
        <w:rPr>
          <w:lang w:val="en-GB"/>
        </w:rPr>
      </w:pPr>
    </w:p>
    <w:p w14:paraId="3B5F93EF" w14:textId="77777777" w:rsidR="00845035" w:rsidRPr="00CB6F59" w:rsidRDefault="00845035" w:rsidP="00CB6F59">
      <w:pPr>
        <w:pStyle w:val="Default"/>
        <w:ind w:left="360"/>
        <w:rPr>
          <w:ins w:id="66" w:author="Adelhardt, Susanna" w:date="2025-09-20T10:35:00Z"/>
          <w:lang w:val="en-GB"/>
        </w:rPr>
      </w:pPr>
      <w:ins w:id="67" w:author="Adelhardt, Susanna" w:date="2025-09-20T10:35:00Z">
        <w:r w:rsidRPr="00CB6F59">
          <w:rPr>
            <w:lang w:val="en-GB"/>
          </w:rPr>
          <w:t>The Pensions Committee is established by the General Assembly of the AAE in accordance with the Statutes.</w:t>
        </w:r>
      </w:ins>
    </w:p>
    <w:p w14:paraId="5CBB0872" w14:textId="77777777" w:rsidR="00845035" w:rsidRPr="00CB6F59" w:rsidRDefault="00845035" w:rsidP="00CB6F59">
      <w:pPr>
        <w:pStyle w:val="Default"/>
        <w:ind w:left="360"/>
        <w:rPr>
          <w:ins w:id="68" w:author="Adelhardt, Susanna" w:date="2025-09-20T10:35:00Z"/>
          <w:lang w:val="en-GB"/>
        </w:rPr>
      </w:pPr>
    </w:p>
    <w:p w14:paraId="52EE6699" w14:textId="3E286BBA" w:rsidR="005E16C2" w:rsidDel="007255FA" w:rsidRDefault="005E16C2" w:rsidP="00C77A7E">
      <w:pPr>
        <w:pStyle w:val="Default"/>
        <w:numPr>
          <w:ilvl w:val="0"/>
          <w:numId w:val="7"/>
        </w:numPr>
        <w:rPr>
          <w:del w:id="69" w:author="Adelhardt, Susanna" w:date="2025-09-20T10:37:00Z"/>
          <w:lang w:val="en-GB"/>
        </w:rPr>
      </w:pPr>
      <w:del w:id="70" w:author="Adelhardt, Susanna" w:date="2025-09-20T10:37:00Z">
        <w:r w:rsidDel="007255FA">
          <w:rPr>
            <w:lang w:val="en-GB"/>
          </w:rPr>
          <w:delText xml:space="preserve">The PC reports to the AAE Board. </w:delText>
        </w:r>
      </w:del>
    </w:p>
    <w:p w14:paraId="28DEF5D8" w14:textId="7DAD0834" w:rsidR="005E16C2" w:rsidDel="007255FA" w:rsidRDefault="005E16C2" w:rsidP="005E16C2">
      <w:pPr>
        <w:pStyle w:val="Default"/>
        <w:ind w:left="360"/>
        <w:rPr>
          <w:del w:id="71" w:author="Adelhardt, Susanna" w:date="2025-09-20T10:38:00Z"/>
          <w:lang w:val="en-GB"/>
        </w:rPr>
      </w:pPr>
    </w:p>
    <w:p w14:paraId="015DAD7F" w14:textId="7C11D391" w:rsidR="005E16C2" w:rsidRDefault="005E16C2" w:rsidP="00C77A7E">
      <w:pPr>
        <w:pStyle w:val="Default"/>
        <w:numPr>
          <w:ilvl w:val="0"/>
          <w:numId w:val="7"/>
        </w:numPr>
        <w:rPr>
          <w:lang w:val="en-GB"/>
        </w:rPr>
      </w:pPr>
      <w:commentRangeStart w:id="72"/>
      <w:r>
        <w:rPr>
          <w:lang w:val="en-GB"/>
        </w:rPr>
        <w:t xml:space="preserve">The PC is chaired by a Committee Chair who is elected by the AAE General Assembly for 3 years mandate. </w:t>
      </w:r>
    </w:p>
    <w:p w14:paraId="6C9B2751" w14:textId="77777777" w:rsidR="00C57F1A" w:rsidRDefault="00C57F1A" w:rsidP="00C57F1A">
      <w:pPr>
        <w:pStyle w:val="Default"/>
        <w:rPr>
          <w:lang w:val="en-GB"/>
        </w:rPr>
      </w:pPr>
    </w:p>
    <w:p w14:paraId="0AD9CF93" w14:textId="42FCFB08" w:rsidR="005E16C2" w:rsidRDefault="005E16C2" w:rsidP="00C77A7E">
      <w:pPr>
        <w:pStyle w:val="Default"/>
        <w:numPr>
          <w:ilvl w:val="0"/>
          <w:numId w:val="7"/>
        </w:numPr>
        <w:rPr>
          <w:lang w:val="en-GB"/>
        </w:rPr>
      </w:pPr>
      <w:r w:rsidRPr="005E16C2">
        <w:rPr>
          <w:lang w:val="en-GB"/>
        </w:rPr>
        <w:t xml:space="preserve">The Vice Chairperson of the PC is elected by the PC for </w:t>
      </w:r>
      <w:r>
        <w:rPr>
          <w:lang w:val="en-GB"/>
        </w:rPr>
        <w:t xml:space="preserve">the term of </w:t>
      </w:r>
      <w:r w:rsidRPr="005E16C2">
        <w:rPr>
          <w:lang w:val="en-GB"/>
        </w:rPr>
        <w:t>2 years and has the right to represent the PC in absence of the PC Chairperson.</w:t>
      </w:r>
      <w:r>
        <w:rPr>
          <w:lang w:val="en-GB"/>
        </w:rPr>
        <w:t xml:space="preserve"> In addition the Vice Chairperson represents the PC in the cross-committees WGs. </w:t>
      </w:r>
      <w:commentRangeEnd w:id="72"/>
      <w:r w:rsidR="007255FA">
        <w:rPr>
          <w:rStyle w:val="Kommentarzeichen"/>
          <w:rFonts w:asciiTheme="minorHAnsi" w:hAnsiTheme="minorHAnsi" w:cstheme="minorBidi"/>
          <w:color w:val="auto"/>
          <w:lang w:val="en-GB"/>
        </w:rPr>
        <w:commentReference w:id="72"/>
      </w:r>
    </w:p>
    <w:p w14:paraId="2AEB3E39" w14:textId="77777777" w:rsidR="005E16C2" w:rsidRDefault="005E16C2" w:rsidP="005E16C2">
      <w:pPr>
        <w:pStyle w:val="Default"/>
        <w:ind w:left="360"/>
        <w:rPr>
          <w:lang w:val="en-GB"/>
        </w:rPr>
      </w:pPr>
    </w:p>
    <w:p w14:paraId="0DD3AFFF" w14:textId="77777777" w:rsidR="007255FA" w:rsidRDefault="007255FA" w:rsidP="007255FA">
      <w:pPr>
        <w:pStyle w:val="Default"/>
        <w:ind w:left="360"/>
        <w:rPr>
          <w:ins w:id="73" w:author="Adelhardt, Susanna" w:date="2025-09-20T10:38:00Z"/>
          <w:lang w:val="en-GB"/>
        </w:rPr>
      </w:pPr>
      <w:ins w:id="74" w:author="Adelhardt, Susanna" w:date="2025-09-20T10:38:00Z">
        <w:r w:rsidRPr="00B07684">
          <w:rPr>
            <w:lang w:val="en-GB"/>
          </w:rPr>
          <w:t>The Committee may propose the establishment of Sub-Committees, Working Groups (WGs) or Task Forces (TFs) to deal with specific topics or issues.</w:t>
        </w:r>
      </w:ins>
    </w:p>
    <w:p w14:paraId="0D137E3D" w14:textId="77777777" w:rsidR="007255FA" w:rsidRPr="00B07684" w:rsidRDefault="007255FA" w:rsidP="007255FA">
      <w:pPr>
        <w:pStyle w:val="Default"/>
        <w:ind w:left="360"/>
        <w:rPr>
          <w:ins w:id="75" w:author="Adelhardt, Susanna" w:date="2025-09-20T10:38:00Z"/>
          <w:lang w:val="en-GB"/>
        </w:rPr>
      </w:pPr>
    </w:p>
    <w:p w14:paraId="3FDEB144" w14:textId="6CFC0099" w:rsidR="007255FA" w:rsidRDefault="007255FA" w:rsidP="007255FA">
      <w:pPr>
        <w:pStyle w:val="Default"/>
        <w:ind w:left="360"/>
        <w:rPr>
          <w:ins w:id="76" w:author="Adelhardt, Susanna" w:date="2025-09-20T10:39:00Z"/>
          <w:lang w:val="en-GB"/>
        </w:rPr>
      </w:pPr>
      <w:ins w:id="77" w:author="Adelhardt, Susanna" w:date="2025-09-20T10:38:00Z">
        <w:r w:rsidRPr="00B07684">
          <w:rPr>
            <w:lang w:val="en-GB"/>
          </w:rPr>
          <w:t>Sub-Committees and Working Groups may be created for ongoing areas of work.</w:t>
        </w:r>
        <w:r>
          <w:rPr>
            <w:lang w:val="en-GB"/>
          </w:rPr>
          <w:t xml:space="preserve"> </w:t>
        </w:r>
        <w:r w:rsidRPr="00B07684">
          <w:rPr>
            <w:lang w:val="en-GB"/>
          </w:rPr>
          <w:t>Task Forces are established for a limited period of time with a clearly defined mandate and end date.</w:t>
        </w:r>
      </w:ins>
    </w:p>
    <w:p w14:paraId="1AAFD237" w14:textId="77777777" w:rsidR="007255FA" w:rsidRPr="00B07684" w:rsidRDefault="007255FA" w:rsidP="007255FA">
      <w:pPr>
        <w:pStyle w:val="Default"/>
        <w:ind w:left="360"/>
        <w:rPr>
          <w:ins w:id="78" w:author="Adelhardt, Susanna" w:date="2025-09-20T10:38:00Z"/>
          <w:lang w:val="en-GB"/>
        </w:rPr>
      </w:pPr>
    </w:p>
    <w:p w14:paraId="70FA4EB9" w14:textId="77777777" w:rsidR="007255FA" w:rsidRPr="00A35438" w:rsidRDefault="007255FA" w:rsidP="00A35438">
      <w:pPr>
        <w:pStyle w:val="Default"/>
        <w:ind w:left="360"/>
        <w:rPr>
          <w:ins w:id="79" w:author="Adelhardt, Susanna" w:date="2025-09-20T10:39:00Z"/>
          <w:lang w:val="en-GB"/>
        </w:rPr>
      </w:pPr>
      <w:ins w:id="80" w:author="Adelhardt, Susanna" w:date="2025-09-20T10:39:00Z">
        <w:r w:rsidRPr="00A35438">
          <w:rPr>
            <w:lang w:val="en-GB"/>
          </w:rPr>
          <w:t>The creation, mandate and duration of such groups must always be consistent with the Statutes and Internal Regulations of the AAE and are subject to approval by the AAE governance bodies where required.</w:t>
        </w:r>
      </w:ins>
    </w:p>
    <w:p w14:paraId="5D436600" w14:textId="77777777" w:rsidR="007255FA" w:rsidRDefault="007255FA" w:rsidP="007255FA">
      <w:pPr>
        <w:pStyle w:val="Default"/>
        <w:ind w:left="360"/>
        <w:rPr>
          <w:ins w:id="81" w:author="Adelhardt, Susanna" w:date="2025-09-20T10:38:00Z"/>
          <w:lang w:val="en-GB"/>
        </w:rPr>
      </w:pPr>
    </w:p>
    <w:p w14:paraId="4662A653" w14:textId="18224D06" w:rsidR="005E16C2" w:rsidRPr="00A35438" w:rsidDel="007255FA" w:rsidRDefault="007255FA" w:rsidP="007255FA">
      <w:pPr>
        <w:pStyle w:val="Default"/>
        <w:ind w:left="360"/>
        <w:rPr>
          <w:del w:id="82" w:author="Adelhardt, Susanna" w:date="2025-09-20T10:38:00Z"/>
          <w:lang w:val="en-GB"/>
        </w:rPr>
        <w:pPrChange w:id="83" w:author="Adelhardt, Susanna" w:date="2025-09-20T10:40:00Z">
          <w:pPr>
            <w:pStyle w:val="Default"/>
            <w:ind w:left="360"/>
          </w:pPr>
        </w:pPrChange>
      </w:pPr>
      <w:ins w:id="84" w:author="Adelhardt, Susanna" w:date="2025-09-20T10:39:00Z">
        <w:r>
          <w:rPr>
            <w:color w:val="auto"/>
          </w:rPr>
          <w:t>A</w:t>
        </w:r>
        <w:r w:rsidRPr="00A73D1B">
          <w:rPr>
            <w:color w:val="auto"/>
          </w:rPr>
          <w:t xml:space="preserve">n </w:t>
        </w:r>
        <w:r w:rsidRPr="00A35438">
          <w:rPr>
            <w:lang w:val="en-GB"/>
          </w:rPr>
          <w:t>Annex to these Terms of Reference sets out the current structure of the Committee.</w:t>
        </w:r>
      </w:ins>
      <w:del w:id="85" w:author="Adelhardt, Susanna" w:date="2025-09-20T10:38:00Z">
        <w:r w:rsidR="00C77A7E" w:rsidRPr="005E16C2" w:rsidDel="007255FA">
          <w:rPr>
            <w:lang w:val="en-GB"/>
          </w:rPr>
          <w:delText>The Committee may from time to time establish Sub-committees, Working Groups (WG) or Task Forces (TF) to deal with specific topics (WG) or with short-term issues (TF). See annex for the current structure of the Committee.</w:delText>
        </w:r>
      </w:del>
    </w:p>
    <w:p w14:paraId="76F18B62" w14:textId="2B7D3540" w:rsidR="007255FA" w:rsidRDefault="007255FA" w:rsidP="00A35438">
      <w:pPr>
        <w:pStyle w:val="Default"/>
        <w:ind w:left="360"/>
        <w:rPr>
          <w:ins w:id="86" w:author="Adelhardt, Susanna" w:date="2025-09-20T10:39:00Z"/>
          <w:lang w:val="en-GB"/>
        </w:rPr>
      </w:pPr>
    </w:p>
    <w:p w14:paraId="41E370F4" w14:textId="77777777" w:rsidR="007255FA" w:rsidRDefault="007255FA" w:rsidP="00A35438">
      <w:pPr>
        <w:pStyle w:val="Default"/>
        <w:rPr>
          <w:ins w:id="87" w:author="Adelhardt, Susanna" w:date="2025-09-20T10:39:00Z"/>
          <w:lang w:val="en-GB"/>
        </w:rPr>
      </w:pPr>
    </w:p>
    <w:p w14:paraId="27740EDA" w14:textId="77777777" w:rsidR="005E16C2" w:rsidRDefault="005E16C2" w:rsidP="005E16C2">
      <w:pPr>
        <w:pStyle w:val="Default"/>
        <w:ind w:left="360"/>
        <w:rPr>
          <w:lang w:val="en-GB"/>
        </w:rPr>
      </w:pPr>
    </w:p>
    <w:p w14:paraId="60BB58CF" w14:textId="6956EA2D" w:rsidR="00C77A7E" w:rsidRPr="005E16C2" w:rsidRDefault="00C77A7E" w:rsidP="00A35438">
      <w:pPr>
        <w:pStyle w:val="Default"/>
        <w:ind w:left="360"/>
        <w:rPr>
          <w:lang w:val="en-GB"/>
        </w:rPr>
      </w:pPr>
      <w:r w:rsidRPr="005E16C2">
        <w:rPr>
          <w:lang w:val="en-GB"/>
        </w:rPr>
        <w:t>The Committee meets physically twice a year and additionally whenever is needed online.</w:t>
      </w:r>
    </w:p>
    <w:p w14:paraId="3E2DA971" w14:textId="63B11CFF" w:rsidR="00304003" w:rsidRPr="00244005" w:rsidRDefault="00304003" w:rsidP="00304003">
      <w:pPr>
        <w:pStyle w:val="Default"/>
        <w:rPr>
          <w:sz w:val="22"/>
          <w:szCs w:val="22"/>
          <w:lang w:val="en-GB"/>
        </w:rPr>
      </w:pPr>
    </w:p>
    <w:p w14:paraId="4302FE87" w14:textId="77777777" w:rsidR="00CB14FC" w:rsidRPr="00C57F1A" w:rsidRDefault="00CB14FC" w:rsidP="00C57F1A">
      <w:pPr>
        <w:pStyle w:val="Default"/>
        <w:rPr>
          <w:lang w:val="en-GB"/>
        </w:rPr>
      </w:pPr>
    </w:p>
    <w:p w14:paraId="3971C636" w14:textId="77777777" w:rsidR="005F5089" w:rsidRPr="00C57F1A" w:rsidRDefault="005F5089" w:rsidP="00C57F1A">
      <w:pPr>
        <w:pStyle w:val="Default"/>
        <w:rPr>
          <w:lang w:val="en-GB"/>
        </w:rPr>
      </w:pPr>
    </w:p>
    <w:p w14:paraId="36AE7373" w14:textId="0F03B895" w:rsidR="00A32F1D" w:rsidRPr="00C57F1A" w:rsidRDefault="00C57F1A" w:rsidP="00C57F1A">
      <w:pPr>
        <w:pStyle w:val="Default"/>
        <w:rPr>
          <w:i/>
          <w:iCs/>
          <w:color w:val="BFBFBF" w:themeColor="background1" w:themeShade="BF"/>
          <w:lang w:val="en-GB"/>
        </w:rPr>
      </w:pPr>
      <w:r w:rsidRPr="00C57F1A">
        <w:rPr>
          <w:i/>
          <w:iCs/>
          <w:color w:val="BFBFBF" w:themeColor="background1" w:themeShade="BF"/>
          <w:lang w:val="en-GB"/>
        </w:rPr>
        <w:t>Previous version was a</w:t>
      </w:r>
      <w:r w:rsidR="00BE3F5D" w:rsidRPr="00C57F1A">
        <w:rPr>
          <w:i/>
          <w:iCs/>
          <w:color w:val="BFBFBF" w:themeColor="background1" w:themeShade="BF"/>
          <w:lang w:val="en-GB"/>
        </w:rPr>
        <w:t xml:space="preserve">pproved by the </w:t>
      </w:r>
      <w:r w:rsidR="00A32F1D" w:rsidRPr="00C57F1A">
        <w:rPr>
          <w:i/>
          <w:iCs/>
          <w:color w:val="BFBFBF" w:themeColor="background1" w:themeShade="BF"/>
          <w:lang w:val="en-GB"/>
        </w:rPr>
        <w:t xml:space="preserve">Pensions </w:t>
      </w:r>
      <w:r w:rsidR="00BE3F5D" w:rsidRPr="00C57F1A">
        <w:rPr>
          <w:i/>
          <w:iCs/>
          <w:color w:val="BFBFBF" w:themeColor="background1" w:themeShade="BF"/>
          <w:lang w:val="en-GB"/>
        </w:rPr>
        <w:t xml:space="preserve">Committee </w:t>
      </w:r>
      <w:r w:rsidR="00A32F1D" w:rsidRPr="00C57F1A">
        <w:rPr>
          <w:i/>
          <w:iCs/>
          <w:color w:val="BFBFBF" w:themeColor="background1" w:themeShade="BF"/>
          <w:lang w:val="en-GB"/>
        </w:rPr>
        <w:t>on GA in October 2000.</w:t>
      </w:r>
    </w:p>
    <w:p w14:paraId="668C2543" w14:textId="3B9D78A9" w:rsidR="00965528" w:rsidRPr="00C57F1A" w:rsidRDefault="00C57F1A" w:rsidP="00C57F1A">
      <w:pPr>
        <w:pStyle w:val="Default"/>
        <w:rPr>
          <w:i/>
          <w:iCs/>
          <w:lang w:val="en-GB"/>
        </w:rPr>
      </w:pPr>
      <w:r w:rsidRPr="00C57F1A">
        <w:rPr>
          <w:i/>
          <w:iCs/>
          <w:lang w:val="en-GB"/>
        </w:rPr>
        <w:t>Approved</w:t>
      </w:r>
      <w:r w:rsidR="00A32F1D" w:rsidRPr="00C57F1A">
        <w:rPr>
          <w:i/>
          <w:iCs/>
          <w:lang w:val="en-GB"/>
        </w:rPr>
        <w:t xml:space="preserve"> by </w:t>
      </w:r>
      <w:r w:rsidRPr="00C57F1A">
        <w:rPr>
          <w:i/>
          <w:iCs/>
          <w:lang w:val="en-GB"/>
        </w:rPr>
        <w:t>Pensions Committee</w:t>
      </w:r>
      <w:r w:rsidR="00A32F1D" w:rsidRPr="00C57F1A">
        <w:rPr>
          <w:i/>
          <w:iCs/>
          <w:lang w:val="en-GB"/>
        </w:rPr>
        <w:t xml:space="preserve"> on </w:t>
      </w:r>
      <w:r w:rsidR="007129BC" w:rsidRPr="00C57F1A">
        <w:rPr>
          <w:i/>
          <w:iCs/>
          <w:lang w:val="en-GB"/>
        </w:rPr>
        <w:t xml:space="preserve">its meeting </w:t>
      </w:r>
      <w:r w:rsidR="00904036" w:rsidRPr="00C57F1A">
        <w:rPr>
          <w:i/>
          <w:iCs/>
          <w:lang w:val="en-GB"/>
        </w:rPr>
        <w:t>held</w:t>
      </w:r>
      <w:r w:rsidR="007129BC" w:rsidRPr="00C57F1A">
        <w:rPr>
          <w:i/>
          <w:iCs/>
          <w:lang w:val="en-GB"/>
        </w:rPr>
        <w:t xml:space="preserve"> on</w:t>
      </w:r>
      <w:r w:rsidR="00BE3F5D" w:rsidRPr="00C57F1A">
        <w:rPr>
          <w:i/>
          <w:iCs/>
          <w:lang w:val="en-GB"/>
        </w:rPr>
        <w:t xml:space="preserve"> </w:t>
      </w:r>
      <w:r w:rsidRPr="00C57F1A">
        <w:rPr>
          <w:i/>
          <w:iCs/>
          <w:lang w:val="en-GB"/>
        </w:rPr>
        <w:t>25</w:t>
      </w:r>
      <w:r w:rsidRPr="00C57F1A">
        <w:rPr>
          <w:i/>
          <w:iCs/>
          <w:vertAlign w:val="superscript"/>
          <w:lang w:val="en-GB"/>
        </w:rPr>
        <w:t>th</w:t>
      </w:r>
      <w:r w:rsidRPr="00C57F1A">
        <w:rPr>
          <w:i/>
          <w:iCs/>
          <w:lang w:val="en-GB"/>
        </w:rPr>
        <w:t xml:space="preserve"> </w:t>
      </w:r>
      <w:r w:rsidR="00965528" w:rsidRPr="00C57F1A">
        <w:rPr>
          <w:i/>
          <w:iCs/>
          <w:lang w:val="en-GB"/>
        </w:rPr>
        <w:t>September</w:t>
      </w:r>
      <w:r w:rsidR="00CB14FC" w:rsidRPr="00C57F1A">
        <w:rPr>
          <w:i/>
          <w:iCs/>
          <w:lang w:val="en-GB"/>
        </w:rPr>
        <w:t xml:space="preserve"> 2025</w:t>
      </w:r>
      <w:r w:rsidRPr="00C57F1A">
        <w:rPr>
          <w:i/>
          <w:iCs/>
          <w:lang w:val="en-GB"/>
        </w:rPr>
        <w:t>.</w:t>
      </w:r>
      <w:r w:rsidR="00965528" w:rsidRPr="00C57F1A">
        <w:rPr>
          <w:i/>
          <w:iCs/>
          <w:lang w:val="en-GB"/>
        </w:rPr>
        <w:br w:type="page"/>
      </w:r>
    </w:p>
    <w:p w14:paraId="004A8CCE" w14:textId="77E9FC97" w:rsidR="00CB14FC" w:rsidRPr="00C57F1A" w:rsidRDefault="00CB14FC" w:rsidP="0032205B">
      <w:pPr>
        <w:rPr>
          <w:b/>
          <w:bCs/>
        </w:rPr>
      </w:pPr>
      <w:r w:rsidRPr="00C57F1A">
        <w:rPr>
          <w:b/>
          <w:bCs/>
        </w:rPr>
        <w:lastRenderedPageBreak/>
        <w:t>ANNEX 1</w:t>
      </w:r>
    </w:p>
    <w:p w14:paraId="470866BE" w14:textId="6C442DC3" w:rsidR="00CB14FC" w:rsidRPr="00244005" w:rsidRDefault="00965528" w:rsidP="0032205B">
      <w:r w:rsidRPr="00244005">
        <w:t xml:space="preserve">As at </w:t>
      </w:r>
      <w:r w:rsidR="005E16C2">
        <w:t>25</w:t>
      </w:r>
      <w:r w:rsidR="005E16C2" w:rsidRPr="005E16C2">
        <w:rPr>
          <w:vertAlign w:val="superscript"/>
        </w:rPr>
        <w:t>th</w:t>
      </w:r>
      <w:r w:rsidR="005E16C2">
        <w:t xml:space="preserve"> September</w:t>
      </w:r>
      <w:r w:rsidR="00CB14FC" w:rsidRPr="00244005">
        <w:t xml:space="preserve"> 2025, the</w:t>
      </w:r>
      <w:r w:rsidR="00C57F1A">
        <w:t xml:space="preserve"> AAE Pensions</w:t>
      </w:r>
      <w:r w:rsidR="00CB14FC" w:rsidRPr="00244005">
        <w:t xml:space="preserve"> Committee has the</w:t>
      </w:r>
      <w:r w:rsidR="007D7D7D" w:rsidRPr="00244005">
        <w:t xml:space="preserve"> following</w:t>
      </w:r>
      <w:r w:rsidR="00CB14FC" w:rsidRPr="00244005">
        <w:t xml:space="preserve"> Working Groups and Task Forces</w:t>
      </w:r>
      <w:r w:rsidR="004759D6" w:rsidRPr="00244005">
        <w:t xml:space="preserve"> in place</w:t>
      </w:r>
      <w:r w:rsidR="00CB14FC" w:rsidRPr="00244005">
        <w:t>:</w:t>
      </w:r>
    </w:p>
    <w:p w14:paraId="1D205188" w14:textId="77777777" w:rsidR="00965528" w:rsidRPr="00244005" w:rsidRDefault="00965528" w:rsidP="0032205B"/>
    <w:p w14:paraId="0A8DD34D" w14:textId="77777777" w:rsidR="00965528" w:rsidRPr="00244005" w:rsidRDefault="00965528" w:rsidP="0032205B"/>
    <w:p w14:paraId="761EECD4" w14:textId="039270E1" w:rsidR="00965528" w:rsidRPr="00244005" w:rsidRDefault="00965528" w:rsidP="0032205B">
      <w:r w:rsidRPr="00244005">
        <w:rPr>
          <w:noProof/>
        </w:rPr>
        <w:drawing>
          <wp:inline distT="0" distB="0" distL="0" distR="0" wp14:anchorId="24010C01" wp14:editId="7CE91015">
            <wp:extent cx="5400040" cy="3123657"/>
            <wp:effectExtent l="0" t="38100" r="10160" b="57785"/>
            <wp:docPr id="1912981706" name="Diagram 1">
              <a:extLst xmlns:a="http://schemas.openxmlformats.org/drawingml/2006/main">
                <a:ext uri="{FF2B5EF4-FFF2-40B4-BE49-F238E27FC236}">
                  <a16:creationId xmlns:a16="http://schemas.microsoft.com/office/drawing/2014/main" id="{0A450645-06C7-1B4B-F7B0-9A095BE1F7A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2E9B7D2" w14:textId="77777777" w:rsidR="00965528" w:rsidRPr="00244005" w:rsidRDefault="00965528" w:rsidP="0032205B"/>
    <w:p w14:paraId="1BBED8DE" w14:textId="77777777" w:rsidR="00965528" w:rsidRPr="00244005" w:rsidRDefault="00965528" w:rsidP="0032205B"/>
    <w:sectPr w:rsidR="00965528" w:rsidRPr="00244005">
      <w:footerReference w:type="default" r:id="rId16"/>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2" w:author="Adelhardt, Susanna" w:date="2025-09-20T10:36:00Z" w:initials="AS">
    <w:p w14:paraId="5BDCB749" w14:textId="5EB8F413" w:rsidR="007255FA" w:rsidRDefault="007255FA">
      <w:pPr>
        <w:pStyle w:val="Kommentartext"/>
      </w:pPr>
      <w:r>
        <w:rPr>
          <w:rStyle w:val="Kommentarzeichen"/>
        </w:rPr>
        <w:annotationRef/>
      </w:r>
      <w:r>
        <w:t>Not necessary, part of AAE Statues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DCB7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DCB749" w16cid:durableId="2C7902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55356" w14:textId="77777777" w:rsidR="00EA45A8" w:rsidRPr="00244005" w:rsidRDefault="00EA45A8" w:rsidP="00B766D3">
      <w:pPr>
        <w:spacing w:after="0" w:line="240" w:lineRule="auto"/>
      </w:pPr>
      <w:r w:rsidRPr="00244005">
        <w:separator/>
      </w:r>
    </w:p>
  </w:endnote>
  <w:endnote w:type="continuationSeparator" w:id="0">
    <w:p w14:paraId="08B06E05" w14:textId="77777777" w:rsidR="00EA45A8" w:rsidRPr="00244005" w:rsidRDefault="00EA45A8" w:rsidP="00B766D3">
      <w:pPr>
        <w:spacing w:after="0" w:line="240" w:lineRule="auto"/>
      </w:pPr>
      <w:r w:rsidRPr="0024400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8B94" w14:textId="0AA0EFEE" w:rsidR="00B766D3" w:rsidRPr="00244005" w:rsidRDefault="00B766D3">
    <w:pPr>
      <w:pStyle w:val="Fuzeile"/>
      <w:rPr>
        <w:rFonts w:ascii="Arial" w:hAnsi="Arial" w:cs="Arial"/>
        <w:sz w:val="16"/>
        <w:szCs w:val="16"/>
      </w:rPr>
    </w:pPr>
    <w:r w:rsidRPr="00244005">
      <w:rPr>
        <w:rFonts w:ascii="Arial" w:hAnsi="Arial" w:cs="Arial"/>
        <w:i/>
        <w:sz w:val="16"/>
        <w:szCs w:val="16"/>
      </w:rPr>
      <w:t>The Actuarial Association of Europe is registered in the EU Transparency Register under number 550855911144-54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58635" w14:textId="77777777" w:rsidR="00EA45A8" w:rsidRPr="00244005" w:rsidRDefault="00EA45A8" w:rsidP="00B766D3">
      <w:pPr>
        <w:spacing w:after="0" w:line="240" w:lineRule="auto"/>
      </w:pPr>
      <w:r w:rsidRPr="00244005">
        <w:separator/>
      </w:r>
    </w:p>
  </w:footnote>
  <w:footnote w:type="continuationSeparator" w:id="0">
    <w:p w14:paraId="321AA1AA" w14:textId="77777777" w:rsidR="00EA45A8" w:rsidRPr="00244005" w:rsidRDefault="00EA45A8" w:rsidP="00B766D3">
      <w:pPr>
        <w:spacing w:after="0" w:line="240" w:lineRule="auto"/>
      </w:pPr>
      <w:r w:rsidRPr="0024400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60437"/>
    <w:multiLevelType w:val="hybridMultilevel"/>
    <w:tmpl w:val="D8CCAE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9D4DD3"/>
    <w:multiLevelType w:val="hybridMultilevel"/>
    <w:tmpl w:val="BA1677B2"/>
    <w:lvl w:ilvl="0" w:tplc="04020013">
      <w:start w:val="1"/>
      <w:numFmt w:val="upperRoman"/>
      <w:lvlText w:val="%1."/>
      <w:lvlJc w:val="righ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15:restartNumberingAfterBreak="0">
    <w:nsid w:val="2EF93C82"/>
    <w:multiLevelType w:val="hybridMultilevel"/>
    <w:tmpl w:val="F470206A"/>
    <w:lvl w:ilvl="0" w:tplc="1F1263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16194E"/>
    <w:multiLevelType w:val="hybridMultilevel"/>
    <w:tmpl w:val="D8CCAE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38F2E6F"/>
    <w:multiLevelType w:val="hybridMultilevel"/>
    <w:tmpl w:val="E82A1420"/>
    <w:lvl w:ilvl="0" w:tplc="1F126346">
      <w:numFmt w:val="bullet"/>
      <w:lvlText w:val="-"/>
      <w:lvlJc w:val="left"/>
      <w:pPr>
        <w:ind w:left="360" w:hanging="360"/>
      </w:pPr>
      <w:rPr>
        <w:rFonts w:ascii="Calibri" w:eastAsiaTheme="minorHAnsi" w:hAnsi="Calibri" w:cs="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3E7E2DAF"/>
    <w:multiLevelType w:val="hybridMultilevel"/>
    <w:tmpl w:val="910AC51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6B8813BD"/>
    <w:multiLevelType w:val="hybridMultilevel"/>
    <w:tmpl w:val="F9445E22"/>
    <w:lvl w:ilvl="0" w:tplc="595693A8">
      <w:start w:val="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A9F0B5D"/>
    <w:multiLevelType w:val="hybridMultilevel"/>
    <w:tmpl w:val="3A74DEC4"/>
    <w:lvl w:ilvl="0" w:tplc="1A044AA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abstractNumId w:val="6"/>
  </w:num>
  <w:num w:numId="2">
    <w:abstractNumId w:val="1"/>
  </w:num>
  <w:num w:numId="3">
    <w:abstractNumId w:val="0"/>
  </w:num>
  <w:num w:numId="4">
    <w:abstractNumId w:val="3"/>
  </w:num>
  <w:num w:numId="5">
    <w:abstractNumId w:val="5"/>
  </w:num>
  <w:num w:numId="6">
    <w:abstractNumId w:val="7"/>
  </w:num>
  <w:num w:numId="7">
    <w:abstractNumId w:val="4"/>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elhardt, Susanna">
    <w15:presenceInfo w15:providerId="AD" w15:userId="S-1-5-21-523685438-4089881614-3822041238-251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05B"/>
    <w:rsid w:val="000129C2"/>
    <w:rsid w:val="000364D6"/>
    <w:rsid w:val="00053771"/>
    <w:rsid w:val="000908A2"/>
    <w:rsid w:val="000E40BF"/>
    <w:rsid w:val="00131EBD"/>
    <w:rsid w:val="0013521F"/>
    <w:rsid w:val="001E7FE3"/>
    <w:rsid w:val="001F65AF"/>
    <w:rsid w:val="00216842"/>
    <w:rsid w:val="00244005"/>
    <w:rsid w:val="002E1801"/>
    <w:rsid w:val="002E7E2B"/>
    <w:rsid w:val="002F5884"/>
    <w:rsid w:val="00304003"/>
    <w:rsid w:val="0032205B"/>
    <w:rsid w:val="00343C9E"/>
    <w:rsid w:val="003B59C4"/>
    <w:rsid w:val="003F16D1"/>
    <w:rsid w:val="00444D29"/>
    <w:rsid w:val="004759D6"/>
    <w:rsid w:val="004852A0"/>
    <w:rsid w:val="00545641"/>
    <w:rsid w:val="005711F5"/>
    <w:rsid w:val="00575985"/>
    <w:rsid w:val="005E16C2"/>
    <w:rsid w:val="005F5089"/>
    <w:rsid w:val="005F598B"/>
    <w:rsid w:val="007129BC"/>
    <w:rsid w:val="007206BE"/>
    <w:rsid w:val="007255FA"/>
    <w:rsid w:val="007A06F7"/>
    <w:rsid w:val="007D7D7D"/>
    <w:rsid w:val="00845035"/>
    <w:rsid w:val="00851347"/>
    <w:rsid w:val="0086037C"/>
    <w:rsid w:val="008C4F52"/>
    <w:rsid w:val="008F37A7"/>
    <w:rsid w:val="008F556F"/>
    <w:rsid w:val="00904036"/>
    <w:rsid w:val="00913EB2"/>
    <w:rsid w:val="0094528F"/>
    <w:rsid w:val="009631AE"/>
    <w:rsid w:val="00965528"/>
    <w:rsid w:val="0097314F"/>
    <w:rsid w:val="00973B3A"/>
    <w:rsid w:val="009E22E7"/>
    <w:rsid w:val="00A22034"/>
    <w:rsid w:val="00A32F1D"/>
    <w:rsid w:val="00A35438"/>
    <w:rsid w:val="00A3679C"/>
    <w:rsid w:val="00A533A1"/>
    <w:rsid w:val="00A83155"/>
    <w:rsid w:val="00B21D16"/>
    <w:rsid w:val="00B720A7"/>
    <w:rsid w:val="00B766D3"/>
    <w:rsid w:val="00B804F0"/>
    <w:rsid w:val="00B84A61"/>
    <w:rsid w:val="00BA3EBF"/>
    <w:rsid w:val="00BB32B2"/>
    <w:rsid w:val="00BC6A6F"/>
    <w:rsid w:val="00BE3F5D"/>
    <w:rsid w:val="00C03326"/>
    <w:rsid w:val="00C038BE"/>
    <w:rsid w:val="00C07629"/>
    <w:rsid w:val="00C16932"/>
    <w:rsid w:val="00C4216E"/>
    <w:rsid w:val="00C5152B"/>
    <w:rsid w:val="00C57F1A"/>
    <w:rsid w:val="00C77A7E"/>
    <w:rsid w:val="00C879DA"/>
    <w:rsid w:val="00CB14FC"/>
    <w:rsid w:val="00CB6F59"/>
    <w:rsid w:val="00CF258A"/>
    <w:rsid w:val="00CF3B52"/>
    <w:rsid w:val="00D15B4B"/>
    <w:rsid w:val="00D25F36"/>
    <w:rsid w:val="00D51B1F"/>
    <w:rsid w:val="00D7209F"/>
    <w:rsid w:val="00D73F03"/>
    <w:rsid w:val="00DE33C3"/>
    <w:rsid w:val="00E35794"/>
    <w:rsid w:val="00E41A9F"/>
    <w:rsid w:val="00E821F6"/>
    <w:rsid w:val="00EA45A8"/>
    <w:rsid w:val="00ED4AA5"/>
    <w:rsid w:val="00EF4DA0"/>
    <w:rsid w:val="00F04E17"/>
    <w:rsid w:val="00F24B65"/>
    <w:rsid w:val="00F32629"/>
    <w:rsid w:val="00F623E6"/>
    <w:rsid w:val="00FB4CCD"/>
    <w:rsid w:val="00FC6AA7"/>
    <w:rsid w:val="00FF681B"/>
    <w:rsid w:val="00FF7C6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96B0F"/>
  <w15:chartTrackingRefBased/>
  <w15:docId w15:val="{817F2DFB-ADCA-45EF-8485-10178F363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32205B"/>
    <w:pPr>
      <w:autoSpaceDE w:val="0"/>
      <w:autoSpaceDN w:val="0"/>
      <w:adjustRightInd w:val="0"/>
      <w:spacing w:after="0" w:line="240" w:lineRule="auto"/>
    </w:pPr>
    <w:rPr>
      <w:rFonts w:ascii="Calibri" w:hAnsi="Calibri" w:cs="Calibri"/>
      <w:color w:val="000000"/>
      <w:sz w:val="24"/>
      <w:szCs w:val="24"/>
    </w:rPr>
  </w:style>
  <w:style w:type="character" w:styleId="Kommentarzeichen">
    <w:name w:val="annotation reference"/>
    <w:basedOn w:val="Absatz-Standardschriftart"/>
    <w:uiPriority w:val="99"/>
    <w:semiHidden/>
    <w:unhideWhenUsed/>
    <w:rsid w:val="00BC6A6F"/>
    <w:rPr>
      <w:sz w:val="16"/>
      <w:szCs w:val="16"/>
    </w:rPr>
  </w:style>
  <w:style w:type="paragraph" w:styleId="Kommentartext">
    <w:name w:val="annotation text"/>
    <w:basedOn w:val="Standard"/>
    <w:link w:val="KommentartextZchn"/>
    <w:uiPriority w:val="99"/>
    <w:unhideWhenUsed/>
    <w:rsid w:val="00BC6A6F"/>
    <w:pPr>
      <w:spacing w:line="240" w:lineRule="auto"/>
    </w:pPr>
    <w:rPr>
      <w:sz w:val="20"/>
      <w:szCs w:val="20"/>
    </w:rPr>
  </w:style>
  <w:style w:type="character" w:customStyle="1" w:styleId="KommentartextZchn">
    <w:name w:val="Kommentartext Zchn"/>
    <w:basedOn w:val="Absatz-Standardschriftart"/>
    <w:link w:val="Kommentartext"/>
    <w:uiPriority w:val="99"/>
    <w:rsid w:val="00BC6A6F"/>
    <w:rPr>
      <w:sz w:val="20"/>
      <w:szCs w:val="20"/>
    </w:rPr>
  </w:style>
  <w:style w:type="paragraph" w:styleId="Kommentarthema">
    <w:name w:val="annotation subject"/>
    <w:basedOn w:val="Kommentartext"/>
    <w:next w:val="Kommentartext"/>
    <w:link w:val="KommentarthemaZchn"/>
    <w:uiPriority w:val="99"/>
    <w:semiHidden/>
    <w:unhideWhenUsed/>
    <w:rsid w:val="00BC6A6F"/>
    <w:rPr>
      <w:b/>
      <w:bCs/>
    </w:rPr>
  </w:style>
  <w:style w:type="character" w:customStyle="1" w:styleId="KommentarthemaZchn">
    <w:name w:val="Kommentarthema Zchn"/>
    <w:basedOn w:val="KommentartextZchn"/>
    <w:link w:val="Kommentarthema"/>
    <w:uiPriority w:val="99"/>
    <w:semiHidden/>
    <w:rsid w:val="00BC6A6F"/>
    <w:rPr>
      <w:b/>
      <w:bCs/>
      <w:sz w:val="20"/>
      <w:szCs w:val="20"/>
    </w:rPr>
  </w:style>
  <w:style w:type="paragraph" w:styleId="Sprechblasentext">
    <w:name w:val="Balloon Text"/>
    <w:basedOn w:val="Standard"/>
    <w:link w:val="SprechblasentextZchn"/>
    <w:uiPriority w:val="99"/>
    <w:semiHidden/>
    <w:unhideWhenUsed/>
    <w:rsid w:val="00BC6A6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C6A6F"/>
    <w:rPr>
      <w:rFonts w:ascii="Segoe UI" w:hAnsi="Segoe UI" w:cs="Segoe UI"/>
      <w:sz w:val="18"/>
      <w:szCs w:val="18"/>
    </w:rPr>
  </w:style>
  <w:style w:type="paragraph" w:styleId="Listenabsatz">
    <w:name w:val="List Paragraph"/>
    <w:basedOn w:val="Standard"/>
    <w:uiPriority w:val="34"/>
    <w:qFormat/>
    <w:rsid w:val="00CB14FC"/>
    <w:pPr>
      <w:ind w:left="720"/>
      <w:contextualSpacing/>
    </w:pPr>
  </w:style>
  <w:style w:type="character" w:customStyle="1" w:styleId="ui-provider">
    <w:name w:val="ui-provider"/>
    <w:basedOn w:val="Absatz-Standardschriftart"/>
    <w:rsid w:val="00C03326"/>
  </w:style>
  <w:style w:type="paragraph" w:styleId="berarbeitung">
    <w:name w:val="Revision"/>
    <w:hidden/>
    <w:uiPriority w:val="99"/>
    <w:semiHidden/>
    <w:rsid w:val="00DE33C3"/>
    <w:pPr>
      <w:spacing w:after="0" w:line="240" w:lineRule="auto"/>
    </w:pPr>
  </w:style>
  <w:style w:type="paragraph" w:styleId="Kopfzeile">
    <w:name w:val="header"/>
    <w:basedOn w:val="Standard"/>
    <w:link w:val="KopfzeileZchn"/>
    <w:uiPriority w:val="99"/>
    <w:unhideWhenUsed/>
    <w:rsid w:val="00B766D3"/>
    <w:pPr>
      <w:tabs>
        <w:tab w:val="center" w:pos="4252"/>
        <w:tab w:val="right" w:pos="8504"/>
      </w:tabs>
      <w:spacing w:after="0" w:line="240" w:lineRule="auto"/>
    </w:pPr>
  </w:style>
  <w:style w:type="character" w:customStyle="1" w:styleId="KopfzeileZchn">
    <w:name w:val="Kopfzeile Zchn"/>
    <w:basedOn w:val="Absatz-Standardschriftart"/>
    <w:link w:val="Kopfzeile"/>
    <w:uiPriority w:val="99"/>
    <w:rsid w:val="00B766D3"/>
  </w:style>
  <w:style w:type="paragraph" w:styleId="Fuzeile">
    <w:name w:val="footer"/>
    <w:aliases w:val="FOOTER"/>
    <w:basedOn w:val="Standard"/>
    <w:link w:val="FuzeileZchn"/>
    <w:uiPriority w:val="99"/>
    <w:unhideWhenUsed/>
    <w:rsid w:val="00B766D3"/>
    <w:pPr>
      <w:tabs>
        <w:tab w:val="center" w:pos="4252"/>
        <w:tab w:val="right" w:pos="8504"/>
      </w:tabs>
      <w:spacing w:after="0" w:line="240" w:lineRule="auto"/>
    </w:pPr>
  </w:style>
  <w:style w:type="character" w:customStyle="1" w:styleId="FuzeileZchn">
    <w:name w:val="Fußzeile Zchn"/>
    <w:aliases w:val="FOOTER Zchn"/>
    <w:basedOn w:val="Absatz-Standardschriftart"/>
    <w:link w:val="Fuzeile"/>
    <w:uiPriority w:val="99"/>
    <w:rsid w:val="00B76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QuickStyle" Target="diagrams/quickStyle1.xml"/><Relationship Id="rId18" Type="http://schemas.microsoft.com/office/2011/relationships/people" Target="peop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emf"/><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5" Type="http://schemas.openxmlformats.org/officeDocument/2006/relationships/footnotes" Target="footnotes.xml"/><Relationship Id="rId15" Type="http://schemas.microsoft.com/office/2007/relationships/diagramDrawing" Target="diagrams/drawing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diagramColors" Target="diagrams/colors1.xml"/><Relationship Id="rId22" Type="http://schemas.openxmlformats.org/officeDocument/2006/relationships/customXml" Target="../customXml/item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6B7B8A-CE89-4020-896C-A66B96C24453}"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EF0700C9-1CFF-4A47-B0C8-6D77F7F5AC06}">
      <dgm:prSet phldrT="[Text]" custT="1"/>
      <dgm:spPr/>
      <dgm:t>
        <a:bodyPr/>
        <a:lstStyle/>
        <a:p>
          <a:r>
            <a:rPr lang="en-US" sz="1300" dirty="0"/>
            <a:t>Pension Committee</a:t>
          </a:r>
        </a:p>
        <a:p>
          <a:r>
            <a:rPr lang="en-US" sz="1300" i="1" dirty="0"/>
            <a:t>Tatiana </a:t>
          </a:r>
          <a:r>
            <a:rPr lang="en-US" sz="1300" i="1" dirty="0" err="1"/>
            <a:t>Bitunska </a:t>
          </a:r>
          <a:r>
            <a:rPr lang="en-US" sz="1300" i="1" dirty="0"/>
            <a:t>(chair)</a:t>
          </a:r>
        </a:p>
        <a:p>
          <a:r>
            <a:rPr lang="en-US" sz="1300" i="1" dirty="0"/>
            <a:t>Jeroen van den Bosch (vice chair)</a:t>
          </a:r>
        </a:p>
      </dgm:t>
    </dgm:pt>
    <dgm:pt modelId="{AC821139-05B8-48DD-B150-4FDFA7C81B4B}" type="parTrans" cxnId="{641033EF-647C-4C40-B84E-4640BBBC68D5}">
      <dgm:prSet/>
      <dgm:spPr/>
      <dgm:t>
        <a:bodyPr/>
        <a:lstStyle/>
        <a:p>
          <a:endParaRPr lang="en-US"/>
        </a:p>
      </dgm:t>
    </dgm:pt>
    <dgm:pt modelId="{7052444F-A2B3-4639-96E6-CEC0276B9232}" type="sibTrans" cxnId="{641033EF-647C-4C40-B84E-4640BBBC68D5}">
      <dgm:prSet/>
      <dgm:spPr/>
      <dgm:t>
        <a:bodyPr/>
        <a:lstStyle/>
        <a:p>
          <a:endParaRPr lang="en-US"/>
        </a:p>
      </dgm:t>
    </dgm:pt>
    <dgm:pt modelId="{B1AB7ED4-7B46-4328-AC10-A11A9E018FF6}">
      <dgm:prSet phldrT="[Text]"/>
      <dgm:spPr/>
      <dgm:t>
        <a:bodyPr/>
        <a:lstStyle/>
        <a:p>
          <a:r>
            <a:rPr lang="en-US" dirty="0"/>
            <a:t>Adequacy WG</a:t>
          </a:r>
        </a:p>
        <a:p>
          <a:r>
            <a:rPr lang="en-US" i="1" dirty="0"/>
            <a:t>Tibor </a:t>
          </a:r>
          <a:r>
            <a:rPr lang="en-US" i="1" dirty="0" err="1"/>
            <a:t>Parniczky</a:t>
          </a:r>
          <a:endParaRPr lang="en-US" i="1" dirty="0"/>
        </a:p>
      </dgm:t>
    </dgm:pt>
    <dgm:pt modelId="{D199B703-F58D-48D6-A137-CA40F9F9A41F}" type="parTrans" cxnId="{463A4EB6-516F-4511-92E7-5F42C0565AFD}">
      <dgm:prSet/>
      <dgm:spPr/>
      <dgm:t>
        <a:bodyPr/>
        <a:lstStyle/>
        <a:p>
          <a:endParaRPr lang="en-US"/>
        </a:p>
      </dgm:t>
    </dgm:pt>
    <dgm:pt modelId="{920D6F0B-C4E0-4EEF-8490-E6A44C534E70}" type="sibTrans" cxnId="{463A4EB6-516F-4511-92E7-5F42C0565AFD}">
      <dgm:prSet/>
      <dgm:spPr/>
      <dgm:t>
        <a:bodyPr/>
        <a:lstStyle/>
        <a:p>
          <a:endParaRPr lang="en-US"/>
        </a:p>
      </dgm:t>
    </dgm:pt>
    <dgm:pt modelId="{A81ED8C5-B021-4F35-9945-06D8F33EDD8E}">
      <dgm:prSet phldrT="[Text]"/>
      <dgm:spPr/>
      <dgm:t>
        <a:bodyPr/>
        <a:lstStyle/>
        <a:p>
          <a:r>
            <a:rPr lang="en-US" dirty="0"/>
            <a:t>Mortality WG</a:t>
          </a:r>
        </a:p>
        <a:p>
          <a:r>
            <a:rPr lang="en-US" i="1" dirty="0"/>
            <a:t>David </a:t>
          </a:r>
          <a:r>
            <a:rPr lang="en-US" i="1" dirty="0" err="1"/>
            <a:t>Bogataj</a:t>
          </a:r>
          <a:endParaRPr lang="en-US" i="1" dirty="0"/>
        </a:p>
      </dgm:t>
    </dgm:pt>
    <dgm:pt modelId="{352D7952-90D6-4461-829F-55BE13CA1E13}" type="parTrans" cxnId="{13F8E5C9-82F5-4B49-9140-4885744DBA37}">
      <dgm:prSet/>
      <dgm:spPr/>
      <dgm:t>
        <a:bodyPr/>
        <a:lstStyle/>
        <a:p>
          <a:endParaRPr lang="en-US"/>
        </a:p>
      </dgm:t>
    </dgm:pt>
    <dgm:pt modelId="{99A0874E-D227-45DE-8BEE-A149F62D8138}" type="sibTrans" cxnId="{13F8E5C9-82F5-4B49-9140-4885744DBA37}">
      <dgm:prSet/>
      <dgm:spPr/>
      <dgm:t>
        <a:bodyPr/>
        <a:lstStyle/>
        <a:p>
          <a:endParaRPr lang="en-US"/>
        </a:p>
      </dgm:t>
    </dgm:pt>
    <dgm:pt modelId="{5E7B861F-2FD0-4146-9686-F5EF27F12A88}">
      <dgm:prSet phldrT="[Text]"/>
      <dgm:spPr/>
      <dgm:t>
        <a:bodyPr/>
        <a:lstStyle/>
        <a:p>
          <a:r>
            <a:rPr lang="en-US" dirty="0"/>
            <a:t>Methodology and Projections WG </a:t>
          </a:r>
        </a:p>
        <a:p>
          <a:r>
            <a:rPr lang="en-US" i="1" dirty="0" err="1"/>
            <a:t>Meeri</a:t>
          </a:r>
          <a:r>
            <a:rPr lang="en-US" i="1" dirty="0"/>
            <a:t> </a:t>
          </a:r>
          <a:r>
            <a:rPr lang="en-US" i="1" dirty="0" err="1"/>
            <a:t>Kesälä</a:t>
          </a:r>
          <a:endParaRPr lang="en-US" i="1" dirty="0"/>
        </a:p>
      </dgm:t>
    </dgm:pt>
    <dgm:pt modelId="{03310574-1B60-46D1-9BCC-1E53E16CFB3A}" type="parTrans" cxnId="{AFC1679D-5022-42F4-A740-C0639F8AF7BE}">
      <dgm:prSet/>
      <dgm:spPr/>
      <dgm:t>
        <a:bodyPr/>
        <a:lstStyle/>
        <a:p>
          <a:endParaRPr lang="en-US"/>
        </a:p>
      </dgm:t>
    </dgm:pt>
    <dgm:pt modelId="{F59980C2-8861-4D2B-BC30-2FA347B8EF95}" type="sibTrans" cxnId="{AFC1679D-5022-42F4-A740-C0639F8AF7BE}">
      <dgm:prSet/>
      <dgm:spPr/>
      <dgm:t>
        <a:bodyPr/>
        <a:lstStyle/>
        <a:p>
          <a:endParaRPr lang="en-US"/>
        </a:p>
      </dgm:t>
    </dgm:pt>
    <dgm:pt modelId="{31676EF9-F528-4505-9ED6-AF210B1A73FE}" type="asst">
      <dgm:prSet custT="1"/>
      <dgm:spPr/>
      <dgm:t>
        <a:bodyPr/>
        <a:lstStyle/>
        <a:p>
          <a:r>
            <a:rPr lang="en-US" sz="1300" dirty="0"/>
            <a:t>Pension Tracking Services WG</a:t>
          </a:r>
        </a:p>
        <a:p>
          <a:r>
            <a:rPr lang="en-US" sz="1300" i="1" dirty="0"/>
            <a:t>Jeroen van den Bosch</a:t>
          </a:r>
        </a:p>
      </dgm:t>
    </dgm:pt>
    <dgm:pt modelId="{3E05F20D-52D3-4756-8487-072C5C569CF3}" type="parTrans" cxnId="{36A6F9FC-5407-4E87-925F-72EFAC62D7B4}">
      <dgm:prSet/>
      <dgm:spPr/>
      <dgm:t>
        <a:bodyPr/>
        <a:lstStyle/>
        <a:p>
          <a:endParaRPr lang="en-US"/>
        </a:p>
      </dgm:t>
    </dgm:pt>
    <dgm:pt modelId="{48BC4633-82BF-42F4-ACE1-94C1CF16FCFD}" type="sibTrans" cxnId="{36A6F9FC-5407-4E87-925F-72EFAC62D7B4}">
      <dgm:prSet/>
      <dgm:spPr/>
      <dgm:t>
        <a:bodyPr/>
        <a:lstStyle/>
        <a:p>
          <a:endParaRPr lang="en-US"/>
        </a:p>
      </dgm:t>
    </dgm:pt>
    <dgm:pt modelId="{E1C98991-54CC-42FA-A2FC-4398CA854C29}" type="asst">
      <dgm:prSet custT="1"/>
      <dgm:spPr/>
      <dgm:t>
        <a:bodyPr/>
        <a:lstStyle/>
        <a:p>
          <a:r>
            <a:rPr lang="en-US" sz="1300" dirty="0"/>
            <a:t>SSSC</a:t>
          </a:r>
        </a:p>
        <a:p>
          <a:r>
            <a:rPr lang="en-US" sz="1300" i="1" dirty="0"/>
            <a:t>Maria Economou</a:t>
          </a:r>
        </a:p>
      </dgm:t>
    </dgm:pt>
    <dgm:pt modelId="{9D665FAE-EC3E-47D3-BAE6-4BB6FFFBE7A4}" type="sibTrans" cxnId="{D54D8316-C70B-4320-8AB4-9D85743151E5}">
      <dgm:prSet/>
      <dgm:spPr/>
      <dgm:t>
        <a:bodyPr/>
        <a:lstStyle/>
        <a:p>
          <a:endParaRPr lang="en-US"/>
        </a:p>
      </dgm:t>
    </dgm:pt>
    <dgm:pt modelId="{44BC43D9-6BA9-45CF-B415-C916D444E4A4}" type="parTrans" cxnId="{D54D8316-C70B-4320-8AB4-9D85743151E5}">
      <dgm:prSet/>
      <dgm:spPr/>
      <dgm:t>
        <a:bodyPr/>
        <a:lstStyle/>
        <a:p>
          <a:endParaRPr lang="en-US"/>
        </a:p>
      </dgm:t>
    </dgm:pt>
    <dgm:pt modelId="{69959D00-1D16-43EA-962A-B0F9E3E1CEEF}" type="asst">
      <dgm:prSet custT="1"/>
      <dgm:spPr>
        <a:solidFill>
          <a:schemeClr val="accent1">
            <a:lumMod val="60000"/>
            <a:lumOff val="40000"/>
          </a:schemeClr>
        </a:solidFill>
        <a:ln>
          <a:solidFill>
            <a:schemeClr val="accent1"/>
          </a:solidFill>
        </a:ln>
      </dgm:spPr>
      <dgm:t>
        <a:bodyPr/>
        <a:lstStyle/>
        <a:p>
          <a:r>
            <a:rPr lang="nl-NL" sz="1300" i="0" dirty="0">
              <a:solidFill>
                <a:schemeClr val="bg1"/>
              </a:solidFill>
            </a:rPr>
            <a:t>IORP Review TF </a:t>
          </a:r>
          <a:br>
            <a:rPr lang="nl-NL" sz="1300" i="1" dirty="0">
              <a:solidFill>
                <a:schemeClr val="bg1"/>
              </a:solidFill>
            </a:rPr>
          </a:br>
          <a:r>
            <a:rPr lang="nl-NL" sz="1300" i="1" dirty="0">
              <a:solidFill>
                <a:schemeClr val="bg1"/>
              </a:solidFill>
            </a:rPr>
            <a:t>Philip Shier</a:t>
          </a:r>
          <a:endParaRPr lang="en-US" sz="1300" i="1" dirty="0">
            <a:solidFill>
              <a:schemeClr val="bg1"/>
            </a:solidFill>
          </a:endParaRPr>
        </a:p>
      </dgm:t>
    </dgm:pt>
    <dgm:pt modelId="{50850E1E-8952-4999-80D8-B31921C00D77}" type="parTrans" cxnId="{C3296939-1452-4B37-80E4-19DABCB3BB07}">
      <dgm:prSet/>
      <dgm:spPr/>
      <dgm:t>
        <a:bodyPr/>
        <a:lstStyle/>
        <a:p>
          <a:endParaRPr lang="en-US"/>
        </a:p>
      </dgm:t>
    </dgm:pt>
    <dgm:pt modelId="{4DDBFA2B-C9FE-49DA-80F1-9884FE31C5C7}" type="sibTrans" cxnId="{C3296939-1452-4B37-80E4-19DABCB3BB07}">
      <dgm:prSet/>
      <dgm:spPr/>
      <dgm:t>
        <a:bodyPr/>
        <a:lstStyle/>
        <a:p>
          <a:endParaRPr lang="en-US"/>
        </a:p>
      </dgm:t>
    </dgm:pt>
    <dgm:pt modelId="{45CF0B4A-6CA4-4A66-8402-83F11C229C9A}" type="pres">
      <dgm:prSet presAssocID="{716B7B8A-CE89-4020-896C-A66B96C24453}" presName="hierChild1" presStyleCnt="0">
        <dgm:presLayoutVars>
          <dgm:orgChart val="1"/>
          <dgm:chPref val="1"/>
          <dgm:dir/>
          <dgm:animOne val="branch"/>
          <dgm:animLvl val="lvl"/>
          <dgm:resizeHandles/>
        </dgm:presLayoutVars>
      </dgm:prSet>
      <dgm:spPr/>
    </dgm:pt>
    <dgm:pt modelId="{AA21C0C4-ACD4-4B72-8341-351B41BF3FD8}" type="pres">
      <dgm:prSet presAssocID="{EF0700C9-1CFF-4A47-B0C8-6D77F7F5AC06}" presName="hierRoot1" presStyleCnt="0">
        <dgm:presLayoutVars>
          <dgm:hierBranch val="init"/>
        </dgm:presLayoutVars>
      </dgm:prSet>
      <dgm:spPr/>
    </dgm:pt>
    <dgm:pt modelId="{70D2656A-C59F-48BA-B3EF-9120089B6855}" type="pres">
      <dgm:prSet presAssocID="{EF0700C9-1CFF-4A47-B0C8-6D77F7F5AC06}" presName="rootComposite1" presStyleCnt="0"/>
      <dgm:spPr/>
    </dgm:pt>
    <dgm:pt modelId="{A8E4751B-EB88-42DD-BCE8-EC3D23282769}" type="pres">
      <dgm:prSet presAssocID="{EF0700C9-1CFF-4A47-B0C8-6D77F7F5AC06}" presName="rootText1" presStyleLbl="node0" presStyleIdx="0" presStyleCnt="2" custLinFactNeighborX="9598" custLinFactNeighborY="-89">
        <dgm:presLayoutVars>
          <dgm:chPref val="3"/>
        </dgm:presLayoutVars>
      </dgm:prSet>
      <dgm:spPr/>
    </dgm:pt>
    <dgm:pt modelId="{607555F0-ED56-47EB-B1A9-8BCAA0FB55FD}" type="pres">
      <dgm:prSet presAssocID="{EF0700C9-1CFF-4A47-B0C8-6D77F7F5AC06}" presName="rootConnector1" presStyleLbl="node1" presStyleIdx="0" presStyleCnt="0"/>
      <dgm:spPr/>
    </dgm:pt>
    <dgm:pt modelId="{0B20C853-C3D2-488B-B3D3-25C62F227CFD}" type="pres">
      <dgm:prSet presAssocID="{EF0700C9-1CFF-4A47-B0C8-6D77F7F5AC06}" presName="hierChild2" presStyleCnt="0"/>
      <dgm:spPr/>
    </dgm:pt>
    <dgm:pt modelId="{0F886463-189F-46BD-B041-F7557AE76B84}" type="pres">
      <dgm:prSet presAssocID="{D199B703-F58D-48D6-A137-CA40F9F9A41F}" presName="Name37" presStyleLbl="parChTrans1D2" presStyleIdx="0" presStyleCnt="5"/>
      <dgm:spPr/>
    </dgm:pt>
    <dgm:pt modelId="{4B8524DC-89D4-4FD6-BC7B-135A751D0AE0}" type="pres">
      <dgm:prSet presAssocID="{B1AB7ED4-7B46-4328-AC10-A11A9E018FF6}" presName="hierRoot2" presStyleCnt="0">
        <dgm:presLayoutVars>
          <dgm:hierBranch val="init"/>
        </dgm:presLayoutVars>
      </dgm:prSet>
      <dgm:spPr/>
    </dgm:pt>
    <dgm:pt modelId="{612B426B-105F-498A-AEA7-9A088789EAFC}" type="pres">
      <dgm:prSet presAssocID="{B1AB7ED4-7B46-4328-AC10-A11A9E018FF6}" presName="rootComposite" presStyleCnt="0"/>
      <dgm:spPr/>
    </dgm:pt>
    <dgm:pt modelId="{A4FE7846-7C9F-4263-8040-8737ECCB770C}" type="pres">
      <dgm:prSet presAssocID="{B1AB7ED4-7B46-4328-AC10-A11A9E018FF6}" presName="rootText" presStyleLbl="node2" presStyleIdx="0" presStyleCnt="3" custScaleX="73159" custScaleY="75444">
        <dgm:presLayoutVars>
          <dgm:chPref val="3"/>
        </dgm:presLayoutVars>
      </dgm:prSet>
      <dgm:spPr/>
    </dgm:pt>
    <dgm:pt modelId="{0A9D4D42-43A3-4484-864F-629B4CF2E094}" type="pres">
      <dgm:prSet presAssocID="{B1AB7ED4-7B46-4328-AC10-A11A9E018FF6}" presName="rootConnector" presStyleLbl="node2" presStyleIdx="0" presStyleCnt="3"/>
      <dgm:spPr/>
    </dgm:pt>
    <dgm:pt modelId="{98B469E7-8A1C-4A0C-96C1-D344BAB65A17}" type="pres">
      <dgm:prSet presAssocID="{B1AB7ED4-7B46-4328-AC10-A11A9E018FF6}" presName="hierChild4" presStyleCnt="0"/>
      <dgm:spPr/>
    </dgm:pt>
    <dgm:pt modelId="{3542FE75-2C80-43B4-A1F2-139D3D74D199}" type="pres">
      <dgm:prSet presAssocID="{B1AB7ED4-7B46-4328-AC10-A11A9E018FF6}" presName="hierChild5" presStyleCnt="0"/>
      <dgm:spPr/>
    </dgm:pt>
    <dgm:pt modelId="{3E148738-6694-4CE8-9ECA-6AFD5E29C627}" type="pres">
      <dgm:prSet presAssocID="{352D7952-90D6-4461-829F-55BE13CA1E13}" presName="Name37" presStyleLbl="parChTrans1D2" presStyleIdx="1" presStyleCnt="5"/>
      <dgm:spPr/>
    </dgm:pt>
    <dgm:pt modelId="{FAFBAF46-5EDA-4FAB-BA73-AAC78EBB566B}" type="pres">
      <dgm:prSet presAssocID="{A81ED8C5-B021-4F35-9945-06D8F33EDD8E}" presName="hierRoot2" presStyleCnt="0">
        <dgm:presLayoutVars>
          <dgm:hierBranch val="init"/>
        </dgm:presLayoutVars>
      </dgm:prSet>
      <dgm:spPr/>
    </dgm:pt>
    <dgm:pt modelId="{25E73C70-E892-4789-BB37-8FE4EAB95203}" type="pres">
      <dgm:prSet presAssocID="{A81ED8C5-B021-4F35-9945-06D8F33EDD8E}" presName="rootComposite" presStyleCnt="0"/>
      <dgm:spPr/>
    </dgm:pt>
    <dgm:pt modelId="{CFAC8C9A-94A1-40CC-B543-5AD877B80E59}" type="pres">
      <dgm:prSet presAssocID="{A81ED8C5-B021-4F35-9945-06D8F33EDD8E}" presName="rootText" presStyleLbl="node2" presStyleIdx="1" presStyleCnt="3" custScaleX="74299" custScaleY="75019">
        <dgm:presLayoutVars>
          <dgm:chPref val="3"/>
        </dgm:presLayoutVars>
      </dgm:prSet>
      <dgm:spPr/>
    </dgm:pt>
    <dgm:pt modelId="{4B356277-0470-4329-AE47-B0768E28522D}" type="pres">
      <dgm:prSet presAssocID="{A81ED8C5-B021-4F35-9945-06D8F33EDD8E}" presName="rootConnector" presStyleLbl="node2" presStyleIdx="1" presStyleCnt="3"/>
      <dgm:spPr/>
    </dgm:pt>
    <dgm:pt modelId="{DC132304-5D7A-4B6D-BC83-A2FAA02E9A6C}" type="pres">
      <dgm:prSet presAssocID="{A81ED8C5-B021-4F35-9945-06D8F33EDD8E}" presName="hierChild4" presStyleCnt="0"/>
      <dgm:spPr/>
    </dgm:pt>
    <dgm:pt modelId="{A718888C-649A-4B81-B329-C022B943DB06}" type="pres">
      <dgm:prSet presAssocID="{A81ED8C5-B021-4F35-9945-06D8F33EDD8E}" presName="hierChild5" presStyleCnt="0"/>
      <dgm:spPr/>
    </dgm:pt>
    <dgm:pt modelId="{354131BB-C1F4-4B1A-B35A-6C67644875BA}" type="pres">
      <dgm:prSet presAssocID="{03310574-1B60-46D1-9BCC-1E53E16CFB3A}" presName="Name37" presStyleLbl="parChTrans1D2" presStyleIdx="2" presStyleCnt="5"/>
      <dgm:spPr/>
    </dgm:pt>
    <dgm:pt modelId="{68164FBD-8714-4024-8DF0-9BB33B0E9CEF}" type="pres">
      <dgm:prSet presAssocID="{5E7B861F-2FD0-4146-9686-F5EF27F12A88}" presName="hierRoot2" presStyleCnt="0">
        <dgm:presLayoutVars>
          <dgm:hierBranch val="init"/>
        </dgm:presLayoutVars>
      </dgm:prSet>
      <dgm:spPr/>
    </dgm:pt>
    <dgm:pt modelId="{08E1F1F4-BCAE-4AD0-8ABE-F778783F4312}" type="pres">
      <dgm:prSet presAssocID="{5E7B861F-2FD0-4146-9686-F5EF27F12A88}" presName="rootComposite" presStyleCnt="0"/>
      <dgm:spPr/>
    </dgm:pt>
    <dgm:pt modelId="{475CE1E0-6DD6-4EE9-B085-3F3AE9F53223}" type="pres">
      <dgm:prSet presAssocID="{5E7B861F-2FD0-4146-9686-F5EF27F12A88}" presName="rootText" presStyleLbl="node2" presStyleIdx="2" presStyleCnt="3" custScaleX="80227" custScaleY="73322">
        <dgm:presLayoutVars>
          <dgm:chPref val="3"/>
        </dgm:presLayoutVars>
      </dgm:prSet>
      <dgm:spPr/>
    </dgm:pt>
    <dgm:pt modelId="{969E2C2A-DFA2-4E7B-991E-16380C4B8B7B}" type="pres">
      <dgm:prSet presAssocID="{5E7B861F-2FD0-4146-9686-F5EF27F12A88}" presName="rootConnector" presStyleLbl="node2" presStyleIdx="2" presStyleCnt="3"/>
      <dgm:spPr/>
    </dgm:pt>
    <dgm:pt modelId="{7822CD53-ED2A-415F-A398-753246CB9A3A}" type="pres">
      <dgm:prSet presAssocID="{5E7B861F-2FD0-4146-9686-F5EF27F12A88}" presName="hierChild4" presStyleCnt="0"/>
      <dgm:spPr/>
    </dgm:pt>
    <dgm:pt modelId="{90F0BE88-B306-4BD9-A24C-872CF8EBE808}" type="pres">
      <dgm:prSet presAssocID="{5E7B861F-2FD0-4146-9686-F5EF27F12A88}" presName="hierChild5" presStyleCnt="0"/>
      <dgm:spPr/>
    </dgm:pt>
    <dgm:pt modelId="{737FD08A-B4C2-4A2E-A501-81DCDDEFC9C0}" type="pres">
      <dgm:prSet presAssocID="{EF0700C9-1CFF-4A47-B0C8-6D77F7F5AC06}" presName="hierChild3" presStyleCnt="0"/>
      <dgm:spPr/>
    </dgm:pt>
    <dgm:pt modelId="{BD7CD912-DA66-42CD-97B2-4E456D9F43FC}" type="pres">
      <dgm:prSet presAssocID="{3E05F20D-52D3-4756-8487-072C5C569CF3}" presName="Name111" presStyleLbl="parChTrans1D2" presStyleIdx="3" presStyleCnt="5"/>
      <dgm:spPr/>
    </dgm:pt>
    <dgm:pt modelId="{327F7B2E-A600-45A8-B67D-97142FC4DB8C}" type="pres">
      <dgm:prSet presAssocID="{31676EF9-F528-4505-9ED6-AF210B1A73FE}" presName="hierRoot3" presStyleCnt="0">
        <dgm:presLayoutVars>
          <dgm:hierBranch val="init"/>
        </dgm:presLayoutVars>
      </dgm:prSet>
      <dgm:spPr/>
    </dgm:pt>
    <dgm:pt modelId="{487379E2-CE21-4502-A03F-1F44FF8776D2}" type="pres">
      <dgm:prSet presAssocID="{31676EF9-F528-4505-9ED6-AF210B1A73FE}" presName="rootComposite3" presStyleCnt="0"/>
      <dgm:spPr/>
    </dgm:pt>
    <dgm:pt modelId="{A3BDCD0A-A0D8-410D-A8ED-B96224BADFF6}" type="pres">
      <dgm:prSet presAssocID="{31676EF9-F528-4505-9ED6-AF210B1A73FE}" presName="rootText3" presStyleLbl="asst1" presStyleIdx="0" presStyleCnt="2" custScaleX="92122" custScaleY="74205" custLinFactNeighborX="-32798" custLinFactNeighborY="-40465">
        <dgm:presLayoutVars>
          <dgm:chPref val="3"/>
        </dgm:presLayoutVars>
      </dgm:prSet>
      <dgm:spPr/>
    </dgm:pt>
    <dgm:pt modelId="{EC5E8B00-305D-49FE-8828-892C86BE6409}" type="pres">
      <dgm:prSet presAssocID="{31676EF9-F528-4505-9ED6-AF210B1A73FE}" presName="rootConnector3" presStyleLbl="asst1" presStyleIdx="0" presStyleCnt="2"/>
      <dgm:spPr/>
    </dgm:pt>
    <dgm:pt modelId="{AFAF875C-6AE8-4993-9AB3-2A432D517676}" type="pres">
      <dgm:prSet presAssocID="{31676EF9-F528-4505-9ED6-AF210B1A73FE}" presName="hierChild6" presStyleCnt="0"/>
      <dgm:spPr/>
    </dgm:pt>
    <dgm:pt modelId="{E2AB5F36-1591-4782-B7AF-944F32BB8593}" type="pres">
      <dgm:prSet presAssocID="{31676EF9-F528-4505-9ED6-AF210B1A73FE}" presName="hierChild7" presStyleCnt="0"/>
      <dgm:spPr/>
    </dgm:pt>
    <dgm:pt modelId="{077C2F71-98FC-4C27-BAD4-96190E4ED54D}" type="pres">
      <dgm:prSet presAssocID="{50850E1E-8952-4999-80D8-B31921C00D77}" presName="Name111" presStyleLbl="parChTrans1D2" presStyleIdx="4" presStyleCnt="5"/>
      <dgm:spPr/>
    </dgm:pt>
    <dgm:pt modelId="{95C0F4A4-B3E8-4422-8DC3-DAD0189C9E30}" type="pres">
      <dgm:prSet presAssocID="{69959D00-1D16-43EA-962A-B0F9E3E1CEEF}" presName="hierRoot3" presStyleCnt="0">
        <dgm:presLayoutVars>
          <dgm:hierBranch val="init"/>
        </dgm:presLayoutVars>
      </dgm:prSet>
      <dgm:spPr/>
    </dgm:pt>
    <dgm:pt modelId="{0EDA2663-9976-4AF2-B6D6-BE3B588137CD}" type="pres">
      <dgm:prSet presAssocID="{69959D00-1D16-43EA-962A-B0F9E3E1CEEF}" presName="rootComposite3" presStyleCnt="0"/>
      <dgm:spPr/>
    </dgm:pt>
    <dgm:pt modelId="{10A77ADC-A00B-4BB5-917E-400B554337B2}" type="pres">
      <dgm:prSet presAssocID="{69959D00-1D16-43EA-962A-B0F9E3E1CEEF}" presName="rootText3" presStyleLbl="asst1" presStyleIdx="1" presStyleCnt="2" custScaleY="74820" custLinFactNeighborX="62644" custLinFactNeighborY="-27025">
        <dgm:presLayoutVars>
          <dgm:chPref val="3"/>
        </dgm:presLayoutVars>
      </dgm:prSet>
      <dgm:spPr/>
    </dgm:pt>
    <dgm:pt modelId="{C56CF170-C73C-44C0-9C6A-329F40AAD3EF}" type="pres">
      <dgm:prSet presAssocID="{69959D00-1D16-43EA-962A-B0F9E3E1CEEF}" presName="rootConnector3" presStyleLbl="asst1" presStyleIdx="1" presStyleCnt="2"/>
      <dgm:spPr/>
    </dgm:pt>
    <dgm:pt modelId="{6BC037B8-475A-4913-8E98-4F5DD0CE52F3}" type="pres">
      <dgm:prSet presAssocID="{69959D00-1D16-43EA-962A-B0F9E3E1CEEF}" presName="hierChild6" presStyleCnt="0"/>
      <dgm:spPr/>
    </dgm:pt>
    <dgm:pt modelId="{34421531-26B3-4589-92EC-5D49B3B7B22F}" type="pres">
      <dgm:prSet presAssocID="{69959D00-1D16-43EA-962A-B0F9E3E1CEEF}" presName="hierChild7" presStyleCnt="0"/>
      <dgm:spPr/>
    </dgm:pt>
    <dgm:pt modelId="{5BEFA5D5-BDAC-4DAF-A7B0-F8F67F0BF8B7}" type="pres">
      <dgm:prSet presAssocID="{E1C98991-54CC-42FA-A2FC-4398CA854C29}" presName="hierRoot1" presStyleCnt="0">
        <dgm:presLayoutVars>
          <dgm:hierBranch val="init"/>
        </dgm:presLayoutVars>
      </dgm:prSet>
      <dgm:spPr/>
    </dgm:pt>
    <dgm:pt modelId="{47434ECE-9B9C-4C4B-8A5F-3DC4103F6CE8}" type="pres">
      <dgm:prSet presAssocID="{E1C98991-54CC-42FA-A2FC-4398CA854C29}" presName="rootComposite1" presStyleCnt="0"/>
      <dgm:spPr/>
    </dgm:pt>
    <dgm:pt modelId="{15BEBD79-DBDE-4539-8D58-55B0776EC776}" type="pres">
      <dgm:prSet presAssocID="{E1C98991-54CC-42FA-A2FC-4398CA854C29}" presName="rootText1" presStyleLbl="node0" presStyleIdx="1" presStyleCnt="2" custScaleX="96619" custScaleY="79383" custLinFactX="-7415" custLinFactY="80692" custLinFactNeighborX="-100000" custLinFactNeighborY="100000">
        <dgm:presLayoutVars>
          <dgm:chPref val="3"/>
        </dgm:presLayoutVars>
      </dgm:prSet>
      <dgm:spPr/>
    </dgm:pt>
    <dgm:pt modelId="{944C0F16-742E-40C4-9781-C48F71229FD2}" type="pres">
      <dgm:prSet presAssocID="{E1C98991-54CC-42FA-A2FC-4398CA854C29}" presName="rootConnector1" presStyleLbl="asst0" presStyleIdx="0" presStyleCnt="0"/>
      <dgm:spPr/>
    </dgm:pt>
    <dgm:pt modelId="{1C2541D9-5A92-4933-A365-30A40556A079}" type="pres">
      <dgm:prSet presAssocID="{E1C98991-54CC-42FA-A2FC-4398CA854C29}" presName="hierChild2" presStyleCnt="0"/>
      <dgm:spPr/>
    </dgm:pt>
    <dgm:pt modelId="{CF4AFDE1-394A-4B87-A298-2DF6269E1C74}" type="pres">
      <dgm:prSet presAssocID="{E1C98991-54CC-42FA-A2FC-4398CA854C29}" presName="hierChild3" presStyleCnt="0"/>
      <dgm:spPr/>
    </dgm:pt>
  </dgm:ptLst>
  <dgm:cxnLst>
    <dgm:cxn modelId="{D54D8316-C70B-4320-8AB4-9D85743151E5}" srcId="{716B7B8A-CE89-4020-896C-A66B96C24453}" destId="{E1C98991-54CC-42FA-A2FC-4398CA854C29}" srcOrd="1" destOrd="0" parTransId="{44BC43D9-6BA9-45CF-B415-C916D444E4A4}" sibTransId="{9D665FAE-EC3E-47D3-BAE6-4BB6FFFBE7A4}"/>
    <dgm:cxn modelId="{EEDC501D-D7FD-411F-A128-1BA15CD2D49B}" type="presOf" srcId="{352D7952-90D6-4461-829F-55BE13CA1E13}" destId="{3E148738-6694-4CE8-9ECA-6AFD5E29C627}" srcOrd="0" destOrd="0" presId="urn:microsoft.com/office/officeart/2005/8/layout/orgChart1"/>
    <dgm:cxn modelId="{A56DD12D-B32D-4C5D-8758-E1DC51B1F71E}" type="presOf" srcId="{3E05F20D-52D3-4756-8487-072C5C569CF3}" destId="{BD7CD912-DA66-42CD-97B2-4E456D9F43FC}" srcOrd="0" destOrd="0" presId="urn:microsoft.com/office/officeart/2005/8/layout/orgChart1"/>
    <dgm:cxn modelId="{C3296939-1452-4B37-80E4-19DABCB3BB07}" srcId="{EF0700C9-1CFF-4A47-B0C8-6D77F7F5AC06}" destId="{69959D00-1D16-43EA-962A-B0F9E3E1CEEF}" srcOrd="2" destOrd="0" parTransId="{50850E1E-8952-4999-80D8-B31921C00D77}" sibTransId="{4DDBFA2B-C9FE-49DA-80F1-9884FE31C5C7}"/>
    <dgm:cxn modelId="{07189B5B-CDB4-497B-9192-442D737033C9}" type="presOf" srcId="{5E7B861F-2FD0-4146-9686-F5EF27F12A88}" destId="{969E2C2A-DFA2-4E7B-991E-16380C4B8B7B}" srcOrd="1" destOrd="0" presId="urn:microsoft.com/office/officeart/2005/8/layout/orgChart1"/>
    <dgm:cxn modelId="{8306CF43-F3C0-4889-9C5D-367BC7BC7690}" type="presOf" srcId="{69959D00-1D16-43EA-962A-B0F9E3E1CEEF}" destId="{C56CF170-C73C-44C0-9C6A-329F40AAD3EF}" srcOrd="1" destOrd="0" presId="urn:microsoft.com/office/officeart/2005/8/layout/orgChart1"/>
    <dgm:cxn modelId="{ACA6D749-D39E-49AF-9314-00DD25BC3BF7}" type="presOf" srcId="{31676EF9-F528-4505-9ED6-AF210B1A73FE}" destId="{A3BDCD0A-A0D8-410D-A8ED-B96224BADFF6}" srcOrd="0" destOrd="0" presId="urn:microsoft.com/office/officeart/2005/8/layout/orgChart1"/>
    <dgm:cxn modelId="{CE15E74B-DAA5-444B-8F16-4BDC640132B2}" type="presOf" srcId="{50850E1E-8952-4999-80D8-B31921C00D77}" destId="{077C2F71-98FC-4C27-BAD4-96190E4ED54D}" srcOrd="0" destOrd="0" presId="urn:microsoft.com/office/officeart/2005/8/layout/orgChart1"/>
    <dgm:cxn modelId="{4471F574-42C6-4FBA-B090-0994319F6489}" type="presOf" srcId="{EF0700C9-1CFF-4A47-B0C8-6D77F7F5AC06}" destId="{A8E4751B-EB88-42DD-BCE8-EC3D23282769}" srcOrd="0" destOrd="0" presId="urn:microsoft.com/office/officeart/2005/8/layout/orgChart1"/>
    <dgm:cxn modelId="{9365B683-AB64-4486-80CC-495DDC33D06A}" type="presOf" srcId="{5E7B861F-2FD0-4146-9686-F5EF27F12A88}" destId="{475CE1E0-6DD6-4EE9-B085-3F3AE9F53223}" srcOrd="0" destOrd="0" presId="urn:microsoft.com/office/officeart/2005/8/layout/orgChart1"/>
    <dgm:cxn modelId="{D735E685-7CC7-468A-8EB9-07DABA3123ED}" type="presOf" srcId="{03310574-1B60-46D1-9BCC-1E53E16CFB3A}" destId="{354131BB-C1F4-4B1A-B35A-6C67644875BA}" srcOrd="0" destOrd="0" presId="urn:microsoft.com/office/officeart/2005/8/layout/orgChart1"/>
    <dgm:cxn modelId="{04F79D8B-6246-44BD-9849-F51332E70409}" type="presOf" srcId="{69959D00-1D16-43EA-962A-B0F9E3E1CEEF}" destId="{10A77ADC-A00B-4BB5-917E-400B554337B2}" srcOrd="0" destOrd="0" presId="urn:microsoft.com/office/officeart/2005/8/layout/orgChart1"/>
    <dgm:cxn modelId="{62A1BF93-B19B-4108-9540-0C2862EED4D2}" type="presOf" srcId="{A81ED8C5-B021-4F35-9945-06D8F33EDD8E}" destId="{CFAC8C9A-94A1-40CC-B543-5AD877B80E59}" srcOrd="0" destOrd="0" presId="urn:microsoft.com/office/officeart/2005/8/layout/orgChart1"/>
    <dgm:cxn modelId="{1113A599-5938-49E5-B791-AF72C08644B9}" type="presOf" srcId="{B1AB7ED4-7B46-4328-AC10-A11A9E018FF6}" destId="{A4FE7846-7C9F-4263-8040-8737ECCB770C}" srcOrd="0" destOrd="0" presId="urn:microsoft.com/office/officeart/2005/8/layout/orgChart1"/>
    <dgm:cxn modelId="{44D5169D-9710-4B8A-B950-CEDEEE7C431A}" type="presOf" srcId="{E1C98991-54CC-42FA-A2FC-4398CA854C29}" destId="{15BEBD79-DBDE-4539-8D58-55B0776EC776}" srcOrd="0" destOrd="0" presId="urn:microsoft.com/office/officeart/2005/8/layout/orgChart1"/>
    <dgm:cxn modelId="{AFC1679D-5022-42F4-A740-C0639F8AF7BE}" srcId="{EF0700C9-1CFF-4A47-B0C8-6D77F7F5AC06}" destId="{5E7B861F-2FD0-4146-9686-F5EF27F12A88}" srcOrd="4" destOrd="0" parTransId="{03310574-1B60-46D1-9BCC-1E53E16CFB3A}" sibTransId="{F59980C2-8861-4D2B-BC30-2FA347B8EF95}"/>
    <dgm:cxn modelId="{C274909D-1026-4FFF-BF1C-62D1B693D32B}" type="presOf" srcId="{EF0700C9-1CFF-4A47-B0C8-6D77F7F5AC06}" destId="{607555F0-ED56-47EB-B1A9-8BCAA0FB55FD}" srcOrd="1" destOrd="0" presId="urn:microsoft.com/office/officeart/2005/8/layout/orgChart1"/>
    <dgm:cxn modelId="{463A4EB6-516F-4511-92E7-5F42C0565AFD}" srcId="{EF0700C9-1CFF-4A47-B0C8-6D77F7F5AC06}" destId="{B1AB7ED4-7B46-4328-AC10-A11A9E018FF6}" srcOrd="0" destOrd="0" parTransId="{D199B703-F58D-48D6-A137-CA40F9F9A41F}" sibTransId="{920D6F0B-C4E0-4EEF-8490-E6A44C534E70}"/>
    <dgm:cxn modelId="{B56617BC-15CF-486E-AE96-3FE1D6ACC163}" type="presOf" srcId="{E1C98991-54CC-42FA-A2FC-4398CA854C29}" destId="{944C0F16-742E-40C4-9781-C48F71229FD2}" srcOrd="1" destOrd="0" presId="urn:microsoft.com/office/officeart/2005/8/layout/orgChart1"/>
    <dgm:cxn modelId="{43BD32BD-C977-40BA-84CA-4A5EC229E115}" type="presOf" srcId="{31676EF9-F528-4505-9ED6-AF210B1A73FE}" destId="{EC5E8B00-305D-49FE-8828-892C86BE6409}" srcOrd="1" destOrd="0" presId="urn:microsoft.com/office/officeart/2005/8/layout/orgChart1"/>
    <dgm:cxn modelId="{13F8E5C9-82F5-4B49-9140-4885744DBA37}" srcId="{EF0700C9-1CFF-4A47-B0C8-6D77F7F5AC06}" destId="{A81ED8C5-B021-4F35-9945-06D8F33EDD8E}" srcOrd="3" destOrd="0" parTransId="{352D7952-90D6-4461-829F-55BE13CA1E13}" sibTransId="{99A0874E-D227-45DE-8BEE-A149F62D8138}"/>
    <dgm:cxn modelId="{B8A991CE-AB33-46EE-B8C2-17857DE68E67}" type="presOf" srcId="{B1AB7ED4-7B46-4328-AC10-A11A9E018FF6}" destId="{0A9D4D42-43A3-4484-864F-629B4CF2E094}" srcOrd="1" destOrd="0" presId="urn:microsoft.com/office/officeart/2005/8/layout/orgChart1"/>
    <dgm:cxn modelId="{36D05CD6-66C8-4087-A1AF-F893548431D1}" type="presOf" srcId="{716B7B8A-CE89-4020-896C-A66B96C24453}" destId="{45CF0B4A-6CA4-4A66-8402-83F11C229C9A}" srcOrd="0" destOrd="0" presId="urn:microsoft.com/office/officeart/2005/8/layout/orgChart1"/>
    <dgm:cxn modelId="{2C4880EA-6006-497E-BFB6-760E147C0083}" type="presOf" srcId="{A81ED8C5-B021-4F35-9945-06D8F33EDD8E}" destId="{4B356277-0470-4329-AE47-B0768E28522D}" srcOrd="1" destOrd="0" presId="urn:microsoft.com/office/officeart/2005/8/layout/orgChart1"/>
    <dgm:cxn modelId="{641033EF-647C-4C40-B84E-4640BBBC68D5}" srcId="{716B7B8A-CE89-4020-896C-A66B96C24453}" destId="{EF0700C9-1CFF-4A47-B0C8-6D77F7F5AC06}" srcOrd="0" destOrd="0" parTransId="{AC821139-05B8-48DD-B150-4FDFA7C81B4B}" sibTransId="{7052444F-A2B3-4639-96E6-CEC0276B9232}"/>
    <dgm:cxn modelId="{36A6F9FC-5407-4E87-925F-72EFAC62D7B4}" srcId="{EF0700C9-1CFF-4A47-B0C8-6D77F7F5AC06}" destId="{31676EF9-F528-4505-9ED6-AF210B1A73FE}" srcOrd="1" destOrd="0" parTransId="{3E05F20D-52D3-4756-8487-072C5C569CF3}" sibTransId="{48BC4633-82BF-42F4-ACE1-94C1CF16FCFD}"/>
    <dgm:cxn modelId="{79AB1AFF-2D93-4A0E-8DC5-5133310B4FC9}" type="presOf" srcId="{D199B703-F58D-48D6-A137-CA40F9F9A41F}" destId="{0F886463-189F-46BD-B041-F7557AE76B84}" srcOrd="0" destOrd="0" presId="urn:microsoft.com/office/officeart/2005/8/layout/orgChart1"/>
    <dgm:cxn modelId="{C781F0FA-619C-4B38-A23F-0CD830B65DBF}" type="presParOf" srcId="{45CF0B4A-6CA4-4A66-8402-83F11C229C9A}" destId="{AA21C0C4-ACD4-4B72-8341-351B41BF3FD8}" srcOrd="0" destOrd="0" presId="urn:microsoft.com/office/officeart/2005/8/layout/orgChart1"/>
    <dgm:cxn modelId="{2C89B2AB-8EC4-4AAA-A4B9-7A244E68B504}" type="presParOf" srcId="{AA21C0C4-ACD4-4B72-8341-351B41BF3FD8}" destId="{70D2656A-C59F-48BA-B3EF-9120089B6855}" srcOrd="0" destOrd="0" presId="urn:microsoft.com/office/officeart/2005/8/layout/orgChart1"/>
    <dgm:cxn modelId="{BD599085-A028-416F-8CD9-FEC3E77EEFDA}" type="presParOf" srcId="{70D2656A-C59F-48BA-B3EF-9120089B6855}" destId="{A8E4751B-EB88-42DD-BCE8-EC3D23282769}" srcOrd="0" destOrd="0" presId="urn:microsoft.com/office/officeart/2005/8/layout/orgChart1"/>
    <dgm:cxn modelId="{66262504-87C1-409D-A4F0-0607E0F155E5}" type="presParOf" srcId="{70D2656A-C59F-48BA-B3EF-9120089B6855}" destId="{607555F0-ED56-47EB-B1A9-8BCAA0FB55FD}" srcOrd="1" destOrd="0" presId="urn:microsoft.com/office/officeart/2005/8/layout/orgChart1"/>
    <dgm:cxn modelId="{B2F8F488-E697-4867-92DD-DCA3C5967CB1}" type="presParOf" srcId="{AA21C0C4-ACD4-4B72-8341-351B41BF3FD8}" destId="{0B20C853-C3D2-488B-B3D3-25C62F227CFD}" srcOrd="1" destOrd="0" presId="urn:microsoft.com/office/officeart/2005/8/layout/orgChart1"/>
    <dgm:cxn modelId="{ECB6EB5C-F4FB-44C4-94F6-0C7703BFB6C6}" type="presParOf" srcId="{0B20C853-C3D2-488B-B3D3-25C62F227CFD}" destId="{0F886463-189F-46BD-B041-F7557AE76B84}" srcOrd="0" destOrd="0" presId="urn:microsoft.com/office/officeart/2005/8/layout/orgChart1"/>
    <dgm:cxn modelId="{40350796-65BA-4242-AB56-C1C2DED8C0BA}" type="presParOf" srcId="{0B20C853-C3D2-488B-B3D3-25C62F227CFD}" destId="{4B8524DC-89D4-4FD6-BC7B-135A751D0AE0}" srcOrd="1" destOrd="0" presId="urn:microsoft.com/office/officeart/2005/8/layout/orgChart1"/>
    <dgm:cxn modelId="{9B2CA194-A7E2-49BD-86B0-6AFB364602E8}" type="presParOf" srcId="{4B8524DC-89D4-4FD6-BC7B-135A751D0AE0}" destId="{612B426B-105F-498A-AEA7-9A088789EAFC}" srcOrd="0" destOrd="0" presId="urn:microsoft.com/office/officeart/2005/8/layout/orgChart1"/>
    <dgm:cxn modelId="{575B10A1-596B-4710-A1EF-3DB992F66110}" type="presParOf" srcId="{612B426B-105F-498A-AEA7-9A088789EAFC}" destId="{A4FE7846-7C9F-4263-8040-8737ECCB770C}" srcOrd="0" destOrd="0" presId="urn:microsoft.com/office/officeart/2005/8/layout/orgChart1"/>
    <dgm:cxn modelId="{D9A07ADB-11C7-4F60-92CB-25EE8908E8D2}" type="presParOf" srcId="{612B426B-105F-498A-AEA7-9A088789EAFC}" destId="{0A9D4D42-43A3-4484-864F-629B4CF2E094}" srcOrd="1" destOrd="0" presId="urn:microsoft.com/office/officeart/2005/8/layout/orgChart1"/>
    <dgm:cxn modelId="{8226A970-2762-4BFB-B7B5-916DB84D714E}" type="presParOf" srcId="{4B8524DC-89D4-4FD6-BC7B-135A751D0AE0}" destId="{98B469E7-8A1C-4A0C-96C1-D344BAB65A17}" srcOrd="1" destOrd="0" presId="urn:microsoft.com/office/officeart/2005/8/layout/orgChart1"/>
    <dgm:cxn modelId="{5C8326FD-8E12-44AC-8112-AA156447656C}" type="presParOf" srcId="{4B8524DC-89D4-4FD6-BC7B-135A751D0AE0}" destId="{3542FE75-2C80-43B4-A1F2-139D3D74D199}" srcOrd="2" destOrd="0" presId="urn:microsoft.com/office/officeart/2005/8/layout/orgChart1"/>
    <dgm:cxn modelId="{01C2E287-6067-4ADC-AF3E-6000C6C905E0}" type="presParOf" srcId="{0B20C853-C3D2-488B-B3D3-25C62F227CFD}" destId="{3E148738-6694-4CE8-9ECA-6AFD5E29C627}" srcOrd="2" destOrd="0" presId="urn:microsoft.com/office/officeart/2005/8/layout/orgChart1"/>
    <dgm:cxn modelId="{BB92A7C1-C7EF-45E1-A577-F2B690EA25F3}" type="presParOf" srcId="{0B20C853-C3D2-488B-B3D3-25C62F227CFD}" destId="{FAFBAF46-5EDA-4FAB-BA73-AAC78EBB566B}" srcOrd="3" destOrd="0" presId="urn:microsoft.com/office/officeart/2005/8/layout/orgChart1"/>
    <dgm:cxn modelId="{57489AF3-F94A-4D0B-A49A-D779B6B461B9}" type="presParOf" srcId="{FAFBAF46-5EDA-4FAB-BA73-AAC78EBB566B}" destId="{25E73C70-E892-4789-BB37-8FE4EAB95203}" srcOrd="0" destOrd="0" presId="urn:microsoft.com/office/officeart/2005/8/layout/orgChart1"/>
    <dgm:cxn modelId="{F3329CBE-8C88-498B-89C1-8245AB1D3FD3}" type="presParOf" srcId="{25E73C70-E892-4789-BB37-8FE4EAB95203}" destId="{CFAC8C9A-94A1-40CC-B543-5AD877B80E59}" srcOrd="0" destOrd="0" presId="urn:microsoft.com/office/officeart/2005/8/layout/orgChart1"/>
    <dgm:cxn modelId="{7FDFDD5B-A577-43A7-B827-1DACAD743279}" type="presParOf" srcId="{25E73C70-E892-4789-BB37-8FE4EAB95203}" destId="{4B356277-0470-4329-AE47-B0768E28522D}" srcOrd="1" destOrd="0" presId="urn:microsoft.com/office/officeart/2005/8/layout/orgChart1"/>
    <dgm:cxn modelId="{704A15B6-3A42-4773-9E6D-A743375518DC}" type="presParOf" srcId="{FAFBAF46-5EDA-4FAB-BA73-AAC78EBB566B}" destId="{DC132304-5D7A-4B6D-BC83-A2FAA02E9A6C}" srcOrd="1" destOrd="0" presId="urn:microsoft.com/office/officeart/2005/8/layout/orgChart1"/>
    <dgm:cxn modelId="{28FE7D39-2BEE-44FB-B8D7-D9CA4A0B3A52}" type="presParOf" srcId="{FAFBAF46-5EDA-4FAB-BA73-AAC78EBB566B}" destId="{A718888C-649A-4B81-B329-C022B943DB06}" srcOrd="2" destOrd="0" presId="urn:microsoft.com/office/officeart/2005/8/layout/orgChart1"/>
    <dgm:cxn modelId="{B63B55C3-320D-4D4E-A986-A3F47C017673}" type="presParOf" srcId="{0B20C853-C3D2-488B-B3D3-25C62F227CFD}" destId="{354131BB-C1F4-4B1A-B35A-6C67644875BA}" srcOrd="4" destOrd="0" presId="urn:microsoft.com/office/officeart/2005/8/layout/orgChart1"/>
    <dgm:cxn modelId="{F821B74A-EB1D-46D7-BDE5-A17453277780}" type="presParOf" srcId="{0B20C853-C3D2-488B-B3D3-25C62F227CFD}" destId="{68164FBD-8714-4024-8DF0-9BB33B0E9CEF}" srcOrd="5" destOrd="0" presId="urn:microsoft.com/office/officeart/2005/8/layout/orgChart1"/>
    <dgm:cxn modelId="{71303DEE-327B-4FBF-8187-5FDBAB70B8A8}" type="presParOf" srcId="{68164FBD-8714-4024-8DF0-9BB33B0E9CEF}" destId="{08E1F1F4-BCAE-4AD0-8ABE-F778783F4312}" srcOrd="0" destOrd="0" presId="urn:microsoft.com/office/officeart/2005/8/layout/orgChart1"/>
    <dgm:cxn modelId="{1774EBB0-60B3-4994-84F1-8D0F92DF70BA}" type="presParOf" srcId="{08E1F1F4-BCAE-4AD0-8ABE-F778783F4312}" destId="{475CE1E0-6DD6-4EE9-B085-3F3AE9F53223}" srcOrd="0" destOrd="0" presId="urn:microsoft.com/office/officeart/2005/8/layout/orgChart1"/>
    <dgm:cxn modelId="{24C5F24E-5B2E-4180-812A-1757610B5AE8}" type="presParOf" srcId="{08E1F1F4-BCAE-4AD0-8ABE-F778783F4312}" destId="{969E2C2A-DFA2-4E7B-991E-16380C4B8B7B}" srcOrd="1" destOrd="0" presId="urn:microsoft.com/office/officeart/2005/8/layout/orgChart1"/>
    <dgm:cxn modelId="{1CAEBB0B-E5CC-499C-9B21-3271F6235D2F}" type="presParOf" srcId="{68164FBD-8714-4024-8DF0-9BB33B0E9CEF}" destId="{7822CD53-ED2A-415F-A398-753246CB9A3A}" srcOrd="1" destOrd="0" presId="urn:microsoft.com/office/officeart/2005/8/layout/orgChart1"/>
    <dgm:cxn modelId="{63FD29B4-ED26-47B7-9E87-F9E2D917B0E9}" type="presParOf" srcId="{68164FBD-8714-4024-8DF0-9BB33B0E9CEF}" destId="{90F0BE88-B306-4BD9-A24C-872CF8EBE808}" srcOrd="2" destOrd="0" presId="urn:microsoft.com/office/officeart/2005/8/layout/orgChart1"/>
    <dgm:cxn modelId="{10D3384B-9606-4261-A211-66F273B97104}" type="presParOf" srcId="{AA21C0C4-ACD4-4B72-8341-351B41BF3FD8}" destId="{737FD08A-B4C2-4A2E-A501-81DCDDEFC9C0}" srcOrd="2" destOrd="0" presId="urn:microsoft.com/office/officeart/2005/8/layout/orgChart1"/>
    <dgm:cxn modelId="{CFCA61A1-2B49-480C-9DCA-6620F26B11AB}" type="presParOf" srcId="{737FD08A-B4C2-4A2E-A501-81DCDDEFC9C0}" destId="{BD7CD912-DA66-42CD-97B2-4E456D9F43FC}" srcOrd="0" destOrd="0" presId="urn:microsoft.com/office/officeart/2005/8/layout/orgChart1"/>
    <dgm:cxn modelId="{200BDF32-B95B-409D-8A61-B7C0ADF03F72}" type="presParOf" srcId="{737FD08A-B4C2-4A2E-A501-81DCDDEFC9C0}" destId="{327F7B2E-A600-45A8-B67D-97142FC4DB8C}" srcOrd="1" destOrd="0" presId="urn:microsoft.com/office/officeart/2005/8/layout/orgChart1"/>
    <dgm:cxn modelId="{721C2F04-21C2-4E30-A1E4-75B88C6CB5B6}" type="presParOf" srcId="{327F7B2E-A600-45A8-B67D-97142FC4DB8C}" destId="{487379E2-CE21-4502-A03F-1F44FF8776D2}" srcOrd="0" destOrd="0" presId="urn:microsoft.com/office/officeart/2005/8/layout/orgChart1"/>
    <dgm:cxn modelId="{40872CF7-FB1A-4796-BF19-AFD732FD4303}" type="presParOf" srcId="{487379E2-CE21-4502-A03F-1F44FF8776D2}" destId="{A3BDCD0A-A0D8-410D-A8ED-B96224BADFF6}" srcOrd="0" destOrd="0" presId="urn:microsoft.com/office/officeart/2005/8/layout/orgChart1"/>
    <dgm:cxn modelId="{CE385E1B-E28D-4B69-B009-9FD327BA1F80}" type="presParOf" srcId="{487379E2-CE21-4502-A03F-1F44FF8776D2}" destId="{EC5E8B00-305D-49FE-8828-892C86BE6409}" srcOrd="1" destOrd="0" presId="urn:microsoft.com/office/officeart/2005/8/layout/orgChart1"/>
    <dgm:cxn modelId="{DD27630F-33E8-4AE8-8F2E-8726091531BA}" type="presParOf" srcId="{327F7B2E-A600-45A8-B67D-97142FC4DB8C}" destId="{AFAF875C-6AE8-4993-9AB3-2A432D517676}" srcOrd="1" destOrd="0" presId="urn:microsoft.com/office/officeart/2005/8/layout/orgChart1"/>
    <dgm:cxn modelId="{377212EF-0AC3-433F-AEDC-D81609E0B6DC}" type="presParOf" srcId="{327F7B2E-A600-45A8-B67D-97142FC4DB8C}" destId="{E2AB5F36-1591-4782-B7AF-944F32BB8593}" srcOrd="2" destOrd="0" presId="urn:microsoft.com/office/officeart/2005/8/layout/orgChart1"/>
    <dgm:cxn modelId="{3D4277D4-4CB9-46F1-9DD8-ECC2824C48BD}" type="presParOf" srcId="{737FD08A-B4C2-4A2E-A501-81DCDDEFC9C0}" destId="{077C2F71-98FC-4C27-BAD4-96190E4ED54D}" srcOrd="2" destOrd="0" presId="urn:microsoft.com/office/officeart/2005/8/layout/orgChart1"/>
    <dgm:cxn modelId="{C991A05C-0E72-4E22-837C-440A39C3F54E}" type="presParOf" srcId="{737FD08A-B4C2-4A2E-A501-81DCDDEFC9C0}" destId="{95C0F4A4-B3E8-4422-8DC3-DAD0189C9E30}" srcOrd="3" destOrd="0" presId="urn:microsoft.com/office/officeart/2005/8/layout/orgChart1"/>
    <dgm:cxn modelId="{3F59770D-1F0F-468B-B99D-123A7FD5A09D}" type="presParOf" srcId="{95C0F4A4-B3E8-4422-8DC3-DAD0189C9E30}" destId="{0EDA2663-9976-4AF2-B6D6-BE3B588137CD}" srcOrd="0" destOrd="0" presId="urn:microsoft.com/office/officeart/2005/8/layout/orgChart1"/>
    <dgm:cxn modelId="{8B41C2DD-8684-4229-B1AA-F85479F687C6}" type="presParOf" srcId="{0EDA2663-9976-4AF2-B6D6-BE3B588137CD}" destId="{10A77ADC-A00B-4BB5-917E-400B554337B2}" srcOrd="0" destOrd="0" presId="urn:microsoft.com/office/officeart/2005/8/layout/orgChart1"/>
    <dgm:cxn modelId="{2030A03C-FB0A-48E3-A86D-8FFA29060A0B}" type="presParOf" srcId="{0EDA2663-9976-4AF2-B6D6-BE3B588137CD}" destId="{C56CF170-C73C-44C0-9C6A-329F40AAD3EF}" srcOrd="1" destOrd="0" presId="urn:microsoft.com/office/officeart/2005/8/layout/orgChart1"/>
    <dgm:cxn modelId="{E0D55617-94A9-4A4F-8EEE-09034FFE5952}" type="presParOf" srcId="{95C0F4A4-B3E8-4422-8DC3-DAD0189C9E30}" destId="{6BC037B8-475A-4913-8E98-4F5DD0CE52F3}" srcOrd="1" destOrd="0" presId="urn:microsoft.com/office/officeart/2005/8/layout/orgChart1"/>
    <dgm:cxn modelId="{79D1EC07-5778-42C7-85B0-EFABAABB99BE}" type="presParOf" srcId="{95C0F4A4-B3E8-4422-8DC3-DAD0189C9E30}" destId="{34421531-26B3-4589-92EC-5D49B3B7B22F}" srcOrd="2" destOrd="0" presId="urn:microsoft.com/office/officeart/2005/8/layout/orgChart1"/>
    <dgm:cxn modelId="{AE274AE4-59E6-4C61-8F2E-2D5B056D567A}" type="presParOf" srcId="{45CF0B4A-6CA4-4A66-8402-83F11C229C9A}" destId="{5BEFA5D5-BDAC-4DAF-A7B0-F8F67F0BF8B7}" srcOrd="1" destOrd="0" presId="urn:microsoft.com/office/officeart/2005/8/layout/orgChart1"/>
    <dgm:cxn modelId="{9F4D271F-FB97-4F48-A86A-D3931AD03190}" type="presParOf" srcId="{5BEFA5D5-BDAC-4DAF-A7B0-F8F67F0BF8B7}" destId="{47434ECE-9B9C-4C4B-8A5F-3DC4103F6CE8}" srcOrd="0" destOrd="0" presId="urn:microsoft.com/office/officeart/2005/8/layout/orgChart1"/>
    <dgm:cxn modelId="{3E958FC4-575B-4F08-91D5-4D595D70CC5A}" type="presParOf" srcId="{47434ECE-9B9C-4C4B-8A5F-3DC4103F6CE8}" destId="{15BEBD79-DBDE-4539-8D58-55B0776EC776}" srcOrd="0" destOrd="0" presId="urn:microsoft.com/office/officeart/2005/8/layout/orgChart1"/>
    <dgm:cxn modelId="{5BC68CA9-08F2-4023-ABCB-866A52A48A62}" type="presParOf" srcId="{47434ECE-9B9C-4C4B-8A5F-3DC4103F6CE8}" destId="{944C0F16-742E-40C4-9781-C48F71229FD2}" srcOrd="1" destOrd="0" presId="urn:microsoft.com/office/officeart/2005/8/layout/orgChart1"/>
    <dgm:cxn modelId="{0B03372C-5A39-43B7-9C93-D05BDAF8BFD6}" type="presParOf" srcId="{5BEFA5D5-BDAC-4DAF-A7B0-F8F67F0BF8B7}" destId="{1C2541D9-5A92-4933-A365-30A40556A079}" srcOrd="1" destOrd="0" presId="urn:microsoft.com/office/officeart/2005/8/layout/orgChart1"/>
    <dgm:cxn modelId="{A8067514-C989-4E26-AC3E-92C9F4BA201A}" type="presParOf" srcId="{5BEFA5D5-BDAC-4DAF-A7B0-F8F67F0BF8B7}" destId="{CF4AFDE1-394A-4B87-A298-2DF6269E1C74}"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7C2F71-98FC-4C27-BAD4-96190E4ED54D}">
      <dsp:nvSpPr>
        <dsp:cNvPr id="0" name=""/>
        <dsp:cNvSpPr/>
      </dsp:nvSpPr>
      <dsp:spPr>
        <a:xfrm>
          <a:off x="2582076" y="868689"/>
          <a:ext cx="1081011" cy="565065"/>
        </a:xfrm>
        <a:custGeom>
          <a:avLst/>
          <a:gdLst/>
          <a:ahLst/>
          <a:cxnLst/>
          <a:rect l="0" t="0" r="0" b="0"/>
          <a:pathLst>
            <a:path>
              <a:moveTo>
                <a:pt x="0" y="0"/>
              </a:moveTo>
              <a:lnTo>
                <a:pt x="0" y="565065"/>
              </a:lnTo>
              <a:lnTo>
                <a:pt x="1081011" y="5650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D7CD912-DA66-42CD-97B2-4E456D9F43FC}">
      <dsp:nvSpPr>
        <dsp:cNvPr id="0" name=""/>
        <dsp:cNvSpPr/>
      </dsp:nvSpPr>
      <dsp:spPr>
        <a:xfrm>
          <a:off x="1663298" y="868689"/>
          <a:ext cx="918777" cy="448341"/>
        </a:xfrm>
        <a:custGeom>
          <a:avLst/>
          <a:gdLst/>
          <a:ahLst/>
          <a:cxnLst/>
          <a:rect l="0" t="0" r="0" b="0"/>
          <a:pathLst>
            <a:path>
              <a:moveTo>
                <a:pt x="918777" y="0"/>
              </a:moveTo>
              <a:lnTo>
                <a:pt x="918777" y="448341"/>
              </a:lnTo>
              <a:lnTo>
                <a:pt x="0" y="44834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4131BB-C1F4-4B1A-B35A-6C67644875BA}">
      <dsp:nvSpPr>
        <dsp:cNvPr id="0" name=""/>
        <dsp:cNvSpPr/>
      </dsp:nvSpPr>
      <dsp:spPr>
        <a:xfrm>
          <a:off x="2582076" y="868689"/>
          <a:ext cx="1478684" cy="1598768"/>
        </a:xfrm>
        <a:custGeom>
          <a:avLst/>
          <a:gdLst/>
          <a:ahLst/>
          <a:cxnLst/>
          <a:rect l="0" t="0" r="0" b="0"/>
          <a:pathLst>
            <a:path>
              <a:moveTo>
                <a:pt x="0" y="0"/>
              </a:moveTo>
              <a:lnTo>
                <a:pt x="0" y="1416388"/>
              </a:lnTo>
              <a:lnTo>
                <a:pt x="1478684" y="1416388"/>
              </a:lnTo>
              <a:lnTo>
                <a:pt x="1478684" y="15987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E148738-6694-4CE8-9ECA-6AFD5E29C627}">
      <dsp:nvSpPr>
        <dsp:cNvPr id="0" name=""/>
        <dsp:cNvSpPr/>
      </dsp:nvSpPr>
      <dsp:spPr>
        <a:xfrm>
          <a:off x="2353980" y="868689"/>
          <a:ext cx="228096" cy="1598768"/>
        </a:xfrm>
        <a:custGeom>
          <a:avLst/>
          <a:gdLst/>
          <a:ahLst/>
          <a:cxnLst/>
          <a:rect l="0" t="0" r="0" b="0"/>
          <a:pathLst>
            <a:path>
              <a:moveTo>
                <a:pt x="228096" y="0"/>
              </a:moveTo>
              <a:lnTo>
                <a:pt x="228096" y="1416388"/>
              </a:lnTo>
              <a:lnTo>
                <a:pt x="0" y="1416388"/>
              </a:lnTo>
              <a:lnTo>
                <a:pt x="0" y="15987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886463-189F-46BD-B041-F7557AE76B84}">
      <dsp:nvSpPr>
        <dsp:cNvPr id="0" name=""/>
        <dsp:cNvSpPr/>
      </dsp:nvSpPr>
      <dsp:spPr>
        <a:xfrm>
          <a:off x="708583" y="868689"/>
          <a:ext cx="1873493" cy="1598768"/>
        </a:xfrm>
        <a:custGeom>
          <a:avLst/>
          <a:gdLst/>
          <a:ahLst/>
          <a:cxnLst/>
          <a:rect l="0" t="0" r="0" b="0"/>
          <a:pathLst>
            <a:path>
              <a:moveTo>
                <a:pt x="1873493" y="0"/>
              </a:moveTo>
              <a:lnTo>
                <a:pt x="1873493" y="1416388"/>
              </a:lnTo>
              <a:lnTo>
                <a:pt x="0" y="1416388"/>
              </a:lnTo>
              <a:lnTo>
                <a:pt x="0" y="15987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8E4751B-EB88-42DD-BCE8-EC3D23282769}">
      <dsp:nvSpPr>
        <dsp:cNvPr id="0" name=""/>
        <dsp:cNvSpPr/>
      </dsp:nvSpPr>
      <dsp:spPr>
        <a:xfrm>
          <a:off x="1713600" y="213"/>
          <a:ext cx="1736951" cy="86847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US" sz="1300" kern="1200" dirty="0"/>
            <a:t>Pension Committee</a:t>
          </a:r>
        </a:p>
        <a:p>
          <a:pPr marL="0" lvl="0" indent="0" algn="ctr" defTabSz="577850">
            <a:lnSpc>
              <a:spcPct val="90000"/>
            </a:lnSpc>
            <a:spcBef>
              <a:spcPct val="0"/>
            </a:spcBef>
            <a:spcAft>
              <a:spcPct val="35000"/>
            </a:spcAft>
            <a:buNone/>
          </a:pPr>
          <a:r>
            <a:rPr lang="en-US" sz="1300" i="1" kern="1200" dirty="0"/>
            <a:t>Tatiana </a:t>
          </a:r>
          <a:r>
            <a:rPr lang="en-US" sz="1300" i="1" kern="1200" dirty="0" err="1"/>
            <a:t>Bitunska </a:t>
          </a:r>
          <a:r>
            <a:rPr lang="en-US" sz="1300" i="1" kern="1200" dirty="0"/>
            <a:t>(chair)</a:t>
          </a:r>
        </a:p>
        <a:p>
          <a:pPr marL="0" lvl="0" indent="0" algn="ctr" defTabSz="577850">
            <a:lnSpc>
              <a:spcPct val="90000"/>
            </a:lnSpc>
            <a:spcBef>
              <a:spcPct val="0"/>
            </a:spcBef>
            <a:spcAft>
              <a:spcPct val="35000"/>
            </a:spcAft>
            <a:buNone/>
          </a:pPr>
          <a:r>
            <a:rPr lang="en-US" sz="1300" i="1" kern="1200" dirty="0"/>
            <a:t>Jeroen van den Bosch (vice chair)</a:t>
          </a:r>
        </a:p>
      </dsp:txBody>
      <dsp:txXfrm>
        <a:off x="1713600" y="213"/>
        <a:ext cx="1736951" cy="868475"/>
      </dsp:txXfrm>
    </dsp:sp>
    <dsp:sp modelId="{A4FE7846-7C9F-4263-8040-8737ECCB770C}">
      <dsp:nvSpPr>
        <dsp:cNvPr id="0" name=""/>
        <dsp:cNvSpPr/>
      </dsp:nvSpPr>
      <dsp:spPr>
        <a:xfrm>
          <a:off x="73215" y="2467457"/>
          <a:ext cx="1270736" cy="65521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US" sz="1300" kern="1200" dirty="0"/>
            <a:t>Adequacy WG</a:t>
          </a:r>
        </a:p>
        <a:p>
          <a:pPr marL="0" lvl="0" indent="0" algn="ctr" defTabSz="577850">
            <a:lnSpc>
              <a:spcPct val="90000"/>
            </a:lnSpc>
            <a:spcBef>
              <a:spcPct val="0"/>
            </a:spcBef>
            <a:spcAft>
              <a:spcPct val="35000"/>
            </a:spcAft>
            <a:buNone/>
          </a:pPr>
          <a:r>
            <a:rPr lang="en-US" sz="1300" i="1" kern="1200" dirty="0"/>
            <a:t>Tibor </a:t>
          </a:r>
          <a:r>
            <a:rPr lang="en-US" sz="1300" i="1" kern="1200" dirty="0" err="1"/>
            <a:t>Parniczky</a:t>
          </a:r>
          <a:endParaRPr lang="en-US" sz="1300" i="1" kern="1200" dirty="0"/>
        </a:p>
      </dsp:txBody>
      <dsp:txXfrm>
        <a:off x="73215" y="2467457"/>
        <a:ext cx="1270736" cy="655212"/>
      </dsp:txXfrm>
    </dsp:sp>
    <dsp:sp modelId="{CFAC8C9A-94A1-40CC-B543-5AD877B80E59}">
      <dsp:nvSpPr>
        <dsp:cNvPr id="0" name=""/>
        <dsp:cNvSpPr/>
      </dsp:nvSpPr>
      <dsp:spPr>
        <a:xfrm>
          <a:off x="1708711" y="2467457"/>
          <a:ext cx="1290537" cy="65152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US" sz="1300" kern="1200" dirty="0"/>
            <a:t>Mortality WG</a:t>
          </a:r>
        </a:p>
        <a:p>
          <a:pPr marL="0" lvl="0" indent="0" algn="ctr" defTabSz="577850">
            <a:lnSpc>
              <a:spcPct val="90000"/>
            </a:lnSpc>
            <a:spcBef>
              <a:spcPct val="0"/>
            </a:spcBef>
            <a:spcAft>
              <a:spcPct val="35000"/>
            </a:spcAft>
            <a:buNone/>
          </a:pPr>
          <a:r>
            <a:rPr lang="en-US" sz="1300" i="1" kern="1200" dirty="0"/>
            <a:t>David </a:t>
          </a:r>
          <a:r>
            <a:rPr lang="en-US" sz="1300" i="1" kern="1200" dirty="0" err="1"/>
            <a:t>Bogataj</a:t>
          </a:r>
          <a:endParaRPr lang="en-US" sz="1300" i="1" kern="1200" dirty="0"/>
        </a:p>
      </dsp:txBody>
      <dsp:txXfrm>
        <a:off x="1708711" y="2467457"/>
        <a:ext cx="1290537" cy="651521"/>
      </dsp:txXfrm>
    </dsp:sp>
    <dsp:sp modelId="{475CE1E0-6DD6-4EE9-B085-3F3AE9F53223}">
      <dsp:nvSpPr>
        <dsp:cNvPr id="0" name=""/>
        <dsp:cNvSpPr/>
      </dsp:nvSpPr>
      <dsp:spPr>
        <a:xfrm>
          <a:off x="3364008" y="2467457"/>
          <a:ext cx="1393503" cy="63678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US" sz="1300" kern="1200" dirty="0"/>
            <a:t>Methodology and Projections WG </a:t>
          </a:r>
        </a:p>
        <a:p>
          <a:pPr marL="0" lvl="0" indent="0" algn="ctr" defTabSz="577850">
            <a:lnSpc>
              <a:spcPct val="90000"/>
            </a:lnSpc>
            <a:spcBef>
              <a:spcPct val="0"/>
            </a:spcBef>
            <a:spcAft>
              <a:spcPct val="35000"/>
            </a:spcAft>
            <a:buNone/>
          </a:pPr>
          <a:r>
            <a:rPr lang="en-US" sz="1300" i="1" kern="1200" dirty="0" err="1"/>
            <a:t>Meeri</a:t>
          </a:r>
          <a:r>
            <a:rPr lang="en-US" sz="1300" i="1" kern="1200" dirty="0"/>
            <a:t> </a:t>
          </a:r>
          <a:r>
            <a:rPr lang="en-US" sz="1300" i="1" kern="1200" dirty="0" err="1"/>
            <a:t>Kesälä</a:t>
          </a:r>
          <a:endParaRPr lang="en-US" sz="1300" i="1" kern="1200" dirty="0"/>
        </a:p>
      </dsp:txBody>
      <dsp:txXfrm>
        <a:off x="3364008" y="2467457"/>
        <a:ext cx="1393503" cy="636783"/>
      </dsp:txXfrm>
    </dsp:sp>
    <dsp:sp modelId="{A3BDCD0A-A0D8-410D-A8ED-B96224BADFF6}">
      <dsp:nvSpPr>
        <dsp:cNvPr id="0" name=""/>
        <dsp:cNvSpPr/>
      </dsp:nvSpPr>
      <dsp:spPr>
        <a:xfrm>
          <a:off x="63184" y="994805"/>
          <a:ext cx="1600114" cy="64445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US" sz="1300" kern="1200" dirty="0"/>
            <a:t>Pension Tracking Services WG</a:t>
          </a:r>
        </a:p>
        <a:p>
          <a:pPr marL="0" lvl="0" indent="0" algn="ctr" defTabSz="577850">
            <a:lnSpc>
              <a:spcPct val="90000"/>
            </a:lnSpc>
            <a:spcBef>
              <a:spcPct val="0"/>
            </a:spcBef>
            <a:spcAft>
              <a:spcPct val="35000"/>
            </a:spcAft>
            <a:buNone/>
          </a:pPr>
          <a:r>
            <a:rPr lang="en-US" sz="1300" i="1" kern="1200" dirty="0"/>
            <a:t>Jeroen van den Bosch</a:t>
          </a:r>
        </a:p>
      </dsp:txBody>
      <dsp:txXfrm>
        <a:off x="63184" y="994805"/>
        <a:ext cx="1600114" cy="644452"/>
      </dsp:txXfrm>
    </dsp:sp>
    <dsp:sp modelId="{10A77ADC-A00B-4BB5-917E-400B554337B2}">
      <dsp:nvSpPr>
        <dsp:cNvPr id="0" name=""/>
        <dsp:cNvSpPr/>
      </dsp:nvSpPr>
      <dsp:spPr>
        <a:xfrm>
          <a:off x="3663088" y="1108857"/>
          <a:ext cx="1736951" cy="649793"/>
        </a:xfrm>
        <a:prstGeom prst="rect">
          <a:avLst/>
        </a:prstGeom>
        <a:solidFill>
          <a:schemeClr val="accent1">
            <a:lumMod val="60000"/>
            <a:lumOff val="40000"/>
          </a:schemeClr>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nl-NL" sz="1300" i="0" kern="1200" dirty="0">
              <a:solidFill>
                <a:schemeClr val="bg1"/>
              </a:solidFill>
            </a:rPr>
            <a:t>IORP Review TF </a:t>
          </a:r>
          <a:br>
            <a:rPr lang="nl-NL" sz="1300" i="1" kern="1200" dirty="0">
              <a:solidFill>
                <a:schemeClr val="bg1"/>
              </a:solidFill>
            </a:rPr>
          </a:br>
          <a:r>
            <a:rPr lang="nl-NL" sz="1300" i="1" kern="1200" dirty="0">
              <a:solidFill>
                <a:schemeClr val="bg1"/>
              </a:solidFill>
            </a:rPr>
            <a:t>Philip Shier</a:t>
          </a:r>
          <a:endParaRPr lang="en-US" sz="1300" i="1" kern="1200" dirty="0">
            <a:solidFill>
              <a:schemeClr val="bg1"/>
            </a:solidFill>
          </a:endParaRPr>
        </a:p>
      </dsp:txBody>
      <dsp:txXfrm>
        <a:off x="3663088" y="1108857"/>
        <a:ext cx="1736951" cy="649793"/>
      </dsp:txXfrm>
    </dsp:sp>
    <dsp:sp modelId="{15BEBD79-DBDE-4539-8D58-55B0776EC776}">
      <dsp:nvSpPr>
        <dsp:cNvPr id="0" name=""/>
        <dsp:cNvSpPr/>
      </dsp:nvSpPr>
      <dsp:spPr>
        <a:xfrm>
          <a:off x="1782853" y="1570252"/>
          <a:ext cx="1678225" cy="68942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US" sz="1300" kern="1200" dirty="0"/>
            <a:t>SSSC</a:t>
          </a:r>
        </a:p>
        <a:p>
          <a:pPr marL="0" lvl="0" indent="0" algn="ctr" defTabSz="577850">
            <a:lnSpc>
              <a:spcPct val="90000"/>
            </a:lnSpc>
            <a:spcBef>
              <a:spcPct val="0"/>
            </a:spcBef>
            <a:spcAft>
              <a:spcPct val="35000"/>
            </a:spcAft>
            <a:buNone/>
          </a:pPr>
          <a:r>
            <a:rPr lang="en-US" sz="1300" i="1" kern="1200" dirty="0"/>
            <a:t>Maria Economou</a:t>
          </a:r>
        </a:p>
      </dsp:txBody>
      <dsp:txXfrm>
        <a:off x="1782853" y="1570252"/>
        <a:ext cx="1678225" cy="68942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EA724A27E704CB784425C4A8BD2BE" ma:contentTypeVersion="12" ma:contentTypeDescription="Create a new document." ma:contentTypeScope="" ma:versionID="15d7c87935b872190ec03d45c72a63c5">
  <xsd:schema xmlns:xsd="http://www.w3.org/2001/XMLSchema" xmlns:xs="http://www.w3.org/2001/XMLSchema" xmlns:p="http://schemas.microsoft.com/office/2006/metadata/properties" xmlns:ns2="b789ea69-044b-46f0-a0a7-0341fa713b1c" xmlns:ns3="8dfb9587-f584-4ba3-9cbc-f137386f428e" targetNamespace="http://schemas.microsoft.com/office/2006/metadata/properties" ma:root="true" ma:fieldsID="d34ace5891c722e0df0fbdf08a6fc48b" ns2:_="" ns3:_="">
    <xsd:import namespace="b789ea69-044b-46f0-a0a7-0341fa713b1c"/>
    <xsd:import namespace="8dfb9587-f584-4ba3-9cbc-f137386f42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89ea69-044b-46f0-a0a7-0341fa713b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5f5266-3555-4728-8403-0e4d19484a6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fb9587-f584-4ba3-9cbc-f137386f428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c9e576-8c41-4a39-9ccb-1ff414d603de}" ma:internalName="TaxCatchAll" ma:showField="CatchAllData" ma:web="8dfb9587-f584-4ba3-9cbc-f137386f4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fb9587-f584-4ba3-9cbc-f137386f428e" xsi:nil="true"/>
    <lcf76f155ced4ddcb4097134ff3c332f xmlns="b789ea69-044b-46f0-a0a7-0341fa713b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159FF0-FE2F-487B-B4D7-894BFA6025C8}"/>
</file>

<file path=customXml/itemProps2.xml><?xml version="1.0" encoding="utf-8"?>
<ds:datastoreItem xmlns:ds="http://schemas.openxmlformats.org/officeDocument/2006/customXml" ds:itemID="{662E52B5-1BD8-4A62-997A-7E5ED1BD7ADE}"/>
</file>

<file path=customXml/itemProps3.xml><?xml version="1.0" encoding="utf-8"?>
<ds:datastoreItem xmlns:ds="http://schemas.openxmlformats.org/officeDocument/2006/customXml" ds:itemID="{3FC55DB4-A12E-4A25-9F3A-79F6081A1115}"/>
</file>

<file path=docProps/app.xml><?xml version="1.0" encoding="utf-8"?>
<Properties xmlns="http://schemas.openxmlformats.org/officeDocument/2006/extended-properties" xmlns:vt="http://schemas.openxmlformats.org/officeDocument/2006/docPropsVTypes">
  <Template>Normal.dotm</Template>
  <TotalTime>0</TotalTime>
  <Pages>3</Pages>
  <Words>755</Words>
  <Characters>4760</Characters>
  <Application>Microsoft Office Word</Application>
  <DocSecurity>0</DocSecurity>
  <Lines>39</Lines>
  <Paragraphs>11</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Moreno Ruiz</dc:creator>
  <cp:keywords/>
  <dc:description/>
  <cp:lastModifiedBy>Adelhardt, Susanna</cp:lastModifiedBy>
  <cp:revision>4</cp:revision>
  <dcterms:created xsi:type="dcterms:W3CDTF">2025-09-20T08:34:00Z</dcterms:created>
  <dcterms:modified xsi:type="dcterms:W3CDTF">2025-09-20T08:45:00Z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0x010100233EA724A27E704CB784425C4A8BD2BE</vt:lpwstr>
  </property>
</Properties>
</file>